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AA" w:rsidRPr="00187BE5" w:rsidDel="001648EF" w:rsidRDefault="00DA05AA" w:rsidP="000807E3">
      <w:pPr>
        <w:spacing w:line="240" w:lineRule="auto"/>
        <w:ind w:left="5220" w:firstLine="0"/>
        <w:rPr>
          <w:del w:id="0" w:author="KuznetsovaNA" w:date="2014-02-25T13:43:00Z"/>
          <w:sz w:val="24"/>
          <w:szCs w:val="24"/>
        </w:rPr>
      </w:pPr>
      <w:bookmarkStart w:id="1" w:name="_Toc57314612"/>
      <w:bookmarkStart w:id="2" w:name="_Toc69728938"/>
      <w:del w:id="3" w:author="KuznetsovaNA" w:date="2014-02-25T13:43:00Z">
        <w:r w:rsidDel="001648EF">
          <w:rPr>
            <w:sz w:val="24"/>
            <w:szCs w:val="24"/>
          </w:rPr>
          <w:delText>П</w:delText>
        </w:r>
        <w:bookmarkStart w:id="4" w:name="_Ref114042051"/>
        <w:bookmarkEnd w:id="4"/>
        <w:r w:rsidDel="001648EF">
          <w:rPr>
            <w:sz w:val="24"/>
            <w:szCs w:val="24"/>
          </w:rPr>
          <w:delText xml:space="preserve">риложение </w:delText>
        </w:r>
        <w:r w:rsidR="00A67B04" w:rsidDel="001648EF">
          <w:rPr>
            <w:sz w:val="24"/>
            <w:szCs w:val="24"/>
          </w:rPr>
          <w:delText>№4</w:delText>
        </w:r>
      </w:del>
    </w:p>
    <w:p w:rsidR="00DA05AA" w:rsidDel="001648EF" w:rsidRDefault="00DA05AA" w:rsidP="000807E3">
      <w:pPr>
        <w:spacing w:line="240" w:lineRule="auto"/>
        <w:ind w:left="5220" w:firstLine="0"/>
        <w:rPr>
          <w:del w:id="5" w:author="KuznetsovaNA" w:date="2014-02-25T13:43:00Z"/>
          <w:sz w:val="24"/>
          <w:szCs w:val="24"/>
        </w:rPr>
      </w:pPr>
      <w:del w:id="6" w:author="KuznetsovaNA" w:date="2014-02-25T13:43:00Z">
        <w:r w:rsidDel="001648EF">
          <w:rPr>
            <w:sz w:val="24"/>
            <w:szCs w:val="24"/>
          </w:rPr>
          <w:delText xml:space="preserve">к Положению о </w:delText>
        </w:r>
        <w:r w:rsidR="0090309E" w:rsidDel="001648EF">
          <w:rPr>
            <w:sz w:val="24"/>
            <w:szCs w:val="24"/>
          </w:rPr>
          <w:delText>закупке</w:delText>
        </w:r>
        <w:r w:rsidDel="001648EF">
          <w:rPr>
            <w:sz w:val="24"/>
            <w:szCs w:val="24"/>
          </w:rPr>
          <w:delText xml:space="preserve"> товаров, работ, услуг для нужд </w:delText>
        </w:r>
        <w:r w:rsidR="007C31CE" w:rsidDel="001648EF">
          <w:rPr>
            <w:sz w:val="24"/>
            <w:szCs w:val="24"/>
          </w:rPr>
          <w:delText>ОАО «</w:delText>
        </w:r>
        <w:r w:rsidR="007C31CE" w:rsidDel="001648EF">
          <w:rPr>
            <w:sz w:val="24"/>
            <w:szCs w:val="24"/>
          </w:rPr>
          <w:delText>Холдинг МРСК</w:delText>
        </w:r>
      </w:del>
      <w:ins w:id="7" w:author="Татьяна Некрасова" w:date="2013-05-20T10:38:00Z">
        <w:del w:id="8" w:author="KuznetsovaNA" w:date="2014-02-25T13:43:00Z">
          <w:r w:rsidR="00FC57BC" w:rsidDel="001648EF">
            <w:rPr>
              <w:sz w:val="24"/>
              <w:szCs w:val="24"/>
            </w:rPr>
            <w:delText>Тываэнерго</w:delText>
          </w:r>
        </w:del>
      </w:ins>
      <w:del w:id="9" w:author="KuznetsovaNA" w:date="2014-02-25T13:43:00Z">
        <w:r w:rsidR="007C31CE" w:rsidDel="001648EF">
          <w:rPr>
            <w:sz w:val="24"/>
            <w:szCs w:val="24"/>
          </w:rPr>
          <w:delText>»</w:delText>
        </w:r>
      </w:del>
    </w:p>
    <w:p w:rsidR="00DA05AA" w:rsidDel="001648EF" w:rsidRDefault="00DA05AA">
      <w:pPr>
        <w:pStyle w:val="aff1"/>
        <w:jc w:val="center"/>
        <w:rPr>
          <w:del w:id="10" w:author="KuznetsovaNA" w:date="2014-02-25T13:43:00Z"/>
        </w:rPr>
      </w:pPr>
    </w:p>
    <w:p w:rsidR="00DA05AA" w:rsidRDefault="00DA05AA">
      <w:pPr>
        <w:pStyle w:val="1"/>
        <w:keepNext w:val="0"/>
        <w:keepLines w:val="0"/>
        <w:pageBreakBefore w:val="0"/>
        <w:tabs>
          <w:tab w:val="clear" w:pos="1134"/>
        </w:tabs>
        <w:spacing w:before="240" w:after="120"/>
        <w:ind w:left="0" w:firstLine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Извещение о проведении открытого </w:t>
      </w:r>
      <w:del w:id="11" w:author="KuznetsovaNA" w:date="2014-03-04T09:47:00Z">
        <w:r w:rsidDel="00DD2359">
          <w:rPr>
            <w:rFonts w:ascii="Times New Roman" w:hAnsi="Times New Roman"/>
            <w:sz w:val="36"/>
            <w:szCs w:val="36"/>
          </w:rPr>
          <w:delText xml:space="preserve">конкурса </w:delText>
        </w:r>
      </w:del>
      <w:bookmarkEnd w:id="1"/>
      <w:bookmarkEnd w:id="2"/>
      <w:ins w:id="12" w:author="KuznetsovaNA" w:date="2014-03-04T09:47:00Z">
        <w:r w:rsidR="00DD2359">
          <w:rPr>
            <w:rFonts w:ascii="Times New Roman" w:hAnsi="Times New Roman"/>
            <w:sz w:val="36"/>
            <w:szCs w:val="36"/>
            <w:lang w:val="ru-RU"/>
          </w:rPr>
          <w:t>запроса цен</w:t>
        </w:r>
        <w:r w:rsidR="00DD2359">
          <w:rPr>
            <w:rFonts w:ascii="Times New Roman" w:hAnsi="Times New Roman"/>
            <w:sz w:val="36"/>
            <w:szCs w:val="36"/>
          </w:rPr>
          <w:t xml:space="preserve"> </w:t>
        </w:r>
      </w:ins>
    </w:p>
    <w:p w:rsidR="001D2389" w:rsidRDefault="001D2389" w:rsidP="001D2389">
      <w:pPr>
        <w:pStyle w:val="afd"/>
        <w:spacing w:before="0" w:line="240" w:lineRule="auto"/>
        <w:ind w:left="567"/>
      </w:pPr>
      <w:bookmarkStart w:id="13" w:name="_Ref55337964"/>
    </w:p>
    <w:p w:rsidR="00DA05AA" w:rsidRPr="001648EF" w:rsidRDefault="001648EF">
      <w:pPr>
        <w:pStyle w:val="afd"/>
        <w:numPr>
          <w:ilvl w:val="0"/>
          <w:numId w:val="11"/>
        </w:numPr>
        <w:spacing w:before="0" w:line="240" w:lineRule="auto"/>
        <w:rPr>
          <w:sz w:val="24"/>
          <w:szCs w:val="24"/>
          <w:rPrChange w:id="14" w:author="KuznetsovaNA" w:date="2014-02-25T13:49:00Z">
            <w:rPr/>
          </w:rPrChange>
        </w:rPr>
      </w:pPr>
      <w:ins w:id="15" w:author="KuznetsovaNA" w:date="2014-02-25T13:47:00Z">
        <w:r w:rsidRPr="001648EF">
          <w:rPr>
            <w:sz w:val="24"/>
            <w:szCs w:val="24"/>
          </w:rPr>
          <w:t>Заказчик, являющийся Организатором,</w:t>
        </w:r>
      </w:ins>
      <w:ins w:id="16" w:author="KuznetsovaNA" w:date="2014-02-25T13:48:00Z">
        <w:r w:rsidRPr="001648EF">
          <w:rPr>
            <w:sz w:val="24"/>
            <w:szCs w:val="24"/>
          </w:rPr>
          <w:t xml:space="preserve"> </w:t>
        </w:r>
      </w:ins>
      <w:del w:id="17" w:author="KuznetsovaNA" w:date="2014-02-25T13:47:00Z">
        <w:r w:rsidR="00DA05AA" w:rsidRPr="001648EF" w:rsidDel="001648EF">
          <w:rPr>
            <w:sz w:val="24"/>
            <w:szCs w:val="24"/>
            <w:rPrChange w:id="18" w:author="KuznetsovaNA" w:date="2014-02-25T13:49:00Z">
              <w:rPr/>
            </w:rPrChange>
          </w:rPr>
          <w:delText>В целях удовлетворения нужд Заказчика [</w:delText>
        </w:r>
        <w:r w:rsidR="00DA05AA" w:rsidRPr="001648EF" w:rsidDel="001648EF">
          <w:rPr>
            <w:rStyle w:val="afb"/>
            <w:bCs/>
            <w:iCs/>
            <w:sz w:val="24"/>
            <w:szCs w:val="24"/>
            <w:rPrChange w:id="19" w:author="KuznetsovaNA" w:date="2014-02-25T13:49:00Z">
              <w:rPr>
                <w:rStyle w:val="afb"/>
                <w:bCs/>
                <w:iCs/>
              </w:rPr>
            </w:rPrChange>
          </w:rPr>
          <w:delText>указывается наименование</w:delText>
        </w:r>
        <w:r w:rsidR="00314854" w:rsidRPr="001648EF" w:rsidDel="001648EF">
          <w:rPr>
            <w:rStyle w:val="afb"/>
            <w:bCs/>
            <w:iCs/>
            <w:sz w:val="24"/>
            <w:szCs w:val="24"/>
            <w:rPrChange w:id="20" w:author="KuznetsovaNA" w:date="2014-02-25T13:49:00Z">
              <w:rPr>
                <w:rStyle w:val="afb"/>
                <w:bCs/>
                <w:iCs/>
              </w:rPr>
            </w:rPrChange>
          </w:rPr>
          <w:delText>, место нахождения,</w:delText>
        </w:r>
        <w:r w:rsidR="00DA05AA" w:rsidRPr="001648EF" w:rsidDel="001648EF">
          <w:rPr>
            <w:rStyle w:val="afb"/>
            <w:bCs/>
            <w:iCs/>
            <w:sz w:val="24"/>
            <w:szCs w:val="24"/>
            <w:rPrChange w:id="21" w:author="KuznetsovaNA" w:date="2014-02-25T13:49:00Z">
              <w:rPr>
                <w:rStyle w:val="afb"/>
                <w:bCs/>
                <w:iCs/>
              </w:rPr>
            </w:rPrChange>
          </w:rPr>
          <w:delText xml:space="preserve"> почтовый адрес Заказчика; если Заказчик и Организатор конкурса одно лицо, эта фраза не приводится</w:delText>
        </w:r>
        <w:r w:rsidR="00DA05AA" w:rsidRPr="001648EF" w:rsidDel="001648EF">
          <w:rPr>
            <w:sz w:val="24"/>
            <w:szCs w:val="24"/>
            <w:rPrChange w:id="22" w:author="KuznetsovaNA" w:date="2014-02-25T13:49:00Z">
              <w:rPr/>
            </w:rPrChange>
          </w:rPr>
          <w:delText xml:space="preserve">] </w:delText>
        </w:r>
      </w:del>
      <w:del w:id="23" w:author="KuznetsovaNA" w:date="2014-02-25T13:48:00Z">
        <w:r w:rsidR="00DA05AA" w:rsidRPr="001648EF" w:rsidDel="001648EF">
          <w:rPr>
            <w:sz w:val="24"/>
            <w:szCs w:val="24"/>
            <w:rPrChange w:id="24" w:author="KuznetsovaNA" w:date="2014-02-25T13:49:00Z">
              <w:rPr/>
            </w:rPrChange>
          </w:rPr>
          <w:delText xml:space="preserve">Организатор конкурса </w:delText>
        </w:r>
      </w:del>
      <w:ins w:id="25" w:author="KuznetsovaNA" w:date="2014-02-25T13:47:00Z">
        <w:r w:rsidRPr="001648EF">
          <w:rPr>
            <w:sz w:val="24"/>
            <w:szCs w:val="24"/>
          </w:rPr>
          <w:t xml:space="preserve">Открытое акционерное общество «Тываэнерго», расположенное по адресу: </w:t>
        </w:r>
        <w:smartTag w:uri="urn:schemas-microsoft-com:office:smarttags" w:element="metricconverter">
          <w:smartTagPr>
            <w:attr w:name="ProductID" w:val="667000, г"/>
          </w:smartTagPr>
          <w:r w:rsidRPr="001648EF">
            <w:rPr>
              <w:sz w:val="24"/>
              <w:szCs w:val="24"/>
            </w:rPr>
            <w:t>667000, г</w:t>
          </w:r>
        </w:smartTag>
        <w:r w:rsidRPr="001648EF">
          <w:rPr>
            <w:sz w:val="24"/>
            <w:szCs w:val="24"/>
          </w:rPr>
          <w:t>. Кызыл, ул. Рабочая, д. 4, (далее — Организатор)</w:t>
        </w:r>
      </w:ins>
      <w:del w:id="26" w:author="KuznetsovaNA" w:date="2014-02-25T13:47:00Z">
        <w:r w:rsidR="00DA05AA" w:rsidRPr="001648EF" w:rsidDel="001648EF">
          <w:rPr>
            <w:sz w:val="24"/>
            <w:szCs w:val="24"/>
            <w:rPrChange w:id="27" w:author="KuznetsovaNA" w:date="2014-02-25T13:49:00Z">
              <w:rPr/>
            </w:rPrChange>
          </w:rPr>
          <w:delText>[</w:delText>
        </w:r>
        <w:r w:rsidR="00DA05AA" w:rsidRPr="001648EF" w:rsidDel="001648EF">
          <w:rPr>
            <w:rStyle w:val="afb"/>
            <w:bCs/>
            <w:iCs/>
            <w:sz w:val="24"/>
            <w:szCs w:val="24"/>
            <w:rPrChange w:id="28" w:author="KuznetsovaNA" w:date="2014-02-25T13:49:00Z">
              <w:rPr>
                <w:rStyle w:val="afb"/>
                <w:bCs/>
                <w:iCs/>
              </w:rPr>
            </w:rPrChange>
          </w:rPr>
          <w:delText>указывается наименование</w:delText>
        </w:r>
        <w:r w:rsidR="00314854" w:rsidRPr="001648EF" w:rsidDel="001648EF">
          <w:rPr>
            <w:rStyle w:val="afb"/>
            <w:bCs/>
            <w:iCs/>
            <w:sz w:val="24"/>
            <w:szCs w:val="24"/>
            <w:rPrChange w:id="29" w:author="KuznetsovaNA" w:date="2014-02-25T13:49:00Z">
              <w:rPr>
                <w:rStyle w:val="afb"/>
                <w:bCs/>
                <w:iCs/>
              </w:rPr>
            </w:rPrChange>
          </w:rPr>
          <w:delText>, место нахождения</w:delText>
        </w:r>
        <w:r w:rsidR="00925DD2" w:rsidRPr="001648EF" w:rsidDel="001648EF">
          <w:rPr>
            <w:rStyle w:val="afb"/>
            <w:bCs/>
            <w:iCs/>
            <w:sz w:val="24"/>
            <w:szCs w:val="24"/>
            <w:rPrChange w:id="30" w:author="KuznetsovaNA" w:date="2014-02-25T13:49:00Z">
              <w:rPr>
                <w:rStyle w:val="afb"/>
                <w:bCs/>
                <w:iCs/>
              </w:rPr>
            </w:rPrChange>
          </w:rPr>
          <w:delText xml:space="preserve">, </w:delText>
        </w:r>
        <w:r w:rsidR="00DA05AA" w:rsidRPr="001648EF" w:rsidDel="001648EF">
          <w:rPr>
            <w:rStyle w:val="afb"/>
            <w:bCs/>
            <w:iCs/>
            <w:sz w:val="24"/>
            <w:szCs w:val="24"/>
            <w:rPrChange w:id="31" w:author="KuznetsovaNA" w:date="2014-02-25T13:49:00Z">
              <w:rPr>
                <w:rStyle w:val="afb"/>
                <w:bCs/>
                <w:iCs/>
              </w:rPr>
            </w:rPrChange>
          </w:rPr>
          <w:delText>почтовый адрес</w:delText>
        </w:r>
        <w:r w:rsidR="00925DD2" w:rsidRPr="001648EF" w:rsidDel="001648EF">
          <w:rPr>
            <w:rStyle w:val="afb"/>
            <w:bCs/>
            <w:iCs/>
            <w:sz w:val="24"/>
            <w:szCs w:val="24"/>
            <w:rPrChange w:id="32" w:author="KuznetsovaNA" w:date="2014-02-25T13:49:00Z">
              <w:rPr>
                <w:rStyle w:val="afb"/>
                <w:bCs/>
                <w:iCs/>
              </w:rPr>
            </w:rPrChange>
          </w:rPr>
          <w:delText>, адрес электронной почты, норме контактного телефона</w:delText>
        </w:r>
        <w:r w:rsidR="00EB1945" w:rsidRPr="001648EF" w:rsidDel="001648EF">
          <w:rPr>
            <w:rStyle w:val="afb"/>
            <w:bCs/>
            <w:iCs/>
            <w:sz w:val="24"/>
            <w:szCs w:val="24"/>
            <w:rPrChange w:id="33" w:author="KuznetsovaNA" w:date="2014-02-25T13:49:00Z">
              <w:rPr>
                <w:rStyle w:val="afb"/>
                <w:bCs/>
                <w:iCs/>
              </w:rPr>
            </w:rPrChange>
          </w:rPr>
          <w:delText xml:space="preserve"> Организатора конкурса</w:delText>
        </w:r>
        <w:r w:rsidR="00DA05AA" w:rsidRPr="001648EF" w:rsidDel="001648EF">
          <w:rPr>
            <w:rStyle w:val="afb"/>
            <w:bCs/>
            <w:iCs/>
            <w:sz w:val="24"/>
            <w:szCs w:val="24"/>
            <w:rPrChange w:id="34" w:author="KuznetsovaNA" w:date="2014-02-25T13:49:00Z">
              <w:rPr>
                <w:rStyle w:val="afb"/>
                <w:bCs/>
                <w:iCs/>
              </w:rPr>
            </w:rPrChange>
          </w:rPr>
          <w:delText>; если Заказчик и Организатор конкурса - одно лицо, используется оборот «Заказчик, являющийся Организатором конкурса…»</w:delText>
        </w:r>
        <w:r w:rsidR="00DA05AA" w:rsidRPr="001648EF" w:rsidDel="001648EF">
          <w:rPr>
            <w:sz w:val="24"/>
            <w:szCs w:val="24"/>
            <w:rPrChange w:id="35" w:author="KuznetsovaNA" w:date="2014-02-25T13:49:00Z">
              <w:rPr/>
            </w:rPrChange>
          </w:rPr>
          <w:delText>]</w:delText>
        </w:r>
      </w:del>
      <w:r w:rsidR="00DA05AA" w:rsidRPr="001648EF">
        <w:rPr>
          <w:sz w:val="24"/>
          <w:szCs w:val="24"/>
          <w:rPrChange w:id="36" w:author="KuznetsovaNA" w:date="2014-02-25T13:49:00Z">
            <w:rPr/>
          </w:rPrChange>
        </w:rPr>
        <w:t xml:space="preserve"> настоящим приглашает юридических лиц</w:t>
      </w:r>
      <w:r w:rsidR="00925DD2" w:rsidRPr="001648EF">
        <w:rPr>
          <w:sz w:val="24"/>
          <w:szCs w:val="24"/>
          <w:rPrChange w:id="37" w:author="KuznetsovaNA" w:date="2014-02-25T13:49:00Z">
            <w:rPr/>
          </w:rPrChange>
        </w:rPr>
        <w:t>,</w:t>
      </w:r>
      <w:r w:rsidR="00DA05AA" w:rsidRPr="001648EF">
        <w:rPr>
          <w:sz w:val="24"/>
          <w:szCs w:val="24"/>
          <w:rPrChange w:id="38" w:author="KuznetsovaNA" w:date="2014-02-25T13:49:00Z">
            <w:rPr/>
          </w:rPrChange>
        </w:rPr>
        <w:t xml:space="preserve"> </w:t>
      </w:r>
      <w:r w:rsidR="00EB1945" w:rsidRPr="001648EF">
        <w:rPr>
          <w:sz w:val="24"/>
          <w:szCs w:val="24"/>
          <w:rPrChange w:id="39" w:author="KuznetsovaNA" w:date="2014-02-25T13:49:00Z">
            <w:rPr/>
          </w:rPrChange>
        </w:rPr>
        <w:t xml:space="preserve">физических лиц, в том числе </w:t>
      </w:r>
      <w:r w:rsidR="00DA05AA" w:rsidRPr="001648EF">
        <w:rPr>
          <w:sz w:val="24"/>
          <w:szCs w:val="24"/>
          <w:rPrChange w:id="40" w:author="KuznetsovaNA" w:date="2014-02-25T13:49:00Z">
            <w:rPr/>
          </w:rPrChange>
        </w:rPr>
        <w:t>индивидуальных предпринимателей</w:t>
      </w:r>
      <w:r w:rsidR="00925DD2" w:rsidRPr="001648EF">
        <w:rPr>
          <w:sz w:val="24"/>
          <w:szCs w:val="24"/>
          <w:rPrChange w:id="41" w:author="KuznetsovaNA" w:date="2014-02-25T13:49:00Z">
            <w:rPr/>
          </w:rPrChange>
        </w:rPr>
        <w:t xml:space="preserve">, </w:t>
      </w:r>
      <w:r w:rsidR="00DA05AA" w:rsidRPr="001648EF">
        <w:rPr>
          <w:sz w:val="24"/>
          <w:szCs w:val="24"/>
          <w:rPrChange w:id="42" w:author="KuznetsovaNA" w:date="2014-02-25T13:49:00Z">
            <w:rPr/>
          </w:rPrChange>
        </w:rPr>
        <w:t xml:space="preserve">(далее - поставщики) </w:t>
      </w:r>
      <w:del w:id="43" w:author="KuznetsovaNA" w:date="2014-02-25T13:49:00Z">
        <w:r w:rsidR="00DA05AA" w:rsidRPr="001648EF" w:rsidDel="001648EF">
          <w:rPr>
            <w:sz w:val="24"/>
            <w:szCs w:val="24"/>
            <w:rPrChange w:id="44" w:author="KuznetsovaNA" w:date="2014-02-25T13:49:00Z">
              <w:rPr/>
            </w:rPrChange>
          </w:rPr>
          <w:delText>[</w:delText>
        </w:r>
        <w:r w:rsidR="00DA05AA" w:rsidRPr="001648EF" w:rsidDel="001648EF">
          <w:rPr>
            <w:rStyle w:val="afb"/>
            <w:bCs/>
            <w:iCs/>
            <w:sz w:val="24"/>
            <w:szCs w:val="24"/>
            <w:rPrChange w:id="45" w:author="KuznetsovaNA" w:date="2014-02-25T13:49:00Z">
              <w:rPr>
                <w:rStyle w:val="afb"/>
                <w:bCs/>
                <w:iCs/>
              </w:rPr>
            </w:rPrChange>
          </w:rPr>
          <w:delText>в зависимости от предмета Договора здесь может быть использован термин «подрядчики» или иной подходящий термин</w:delText>
        </w:r>
        <w:r w:rsidR="00DA05AA" w:rsidRPr="001648EF" w:rsidDel="001648EF">
          <w:rPr>
            <w:sz w:val="24"/>
            <w:szCs w:val="24"/>
            <w:rPrChange w:id="46" w:author="KuznetsovaNA" w:date="2014-02-25T13:49:00Z">
              <w:rPr/>
            </w:rPrChange>
          </w:rPr>
          <w:delText xml:space="preserve">] </w:delText>
        </w:r>
      </w:del>
      <w:r w:rsidR="00DA05AA" w:rsidRPr="001648EF">
        <w:rPr>
          <w:sz w:val="24"/>
          <w:szCs w:val="24"/>
          <w:rPrChange w:id="47" w:author="KuznetsovaNA" w:date="2014-02-25T13:49:00Z">
            <w:rPr/>
          </w:rPrChange>
        </w:rPr>
        <w:t xml:space="preserve">к участию в отрытом </w:t>
      </w:r>
      <w:bookmarkStart w:id="48" w:name="OLE_LINK1"/>
      <w:del w:id="49" w:author="KuznetsovaNA" w:date="2014-02-25T13:49:00Z">
        <w:r w:rsidR="00DA05AA" w:rsidRPr="001648EF" w:rsidDel="001648EF">
          <w:rPr>
            <w:sz w:val="24"/>
            <w:szCs w:val="24"/>
            <w:rPrChange w:id="50" w:author="KuznetsovaNA" w:date="2014-02-25T13:49:00Z">
              <w:rPr/>
            </w:rPrChange>
          </w:rPr>
          <w:delText xml:space="preserve">одноэтапном конкурсе </w:delText>
        </w:r>
        <w:bookmarkEnd w:id="48"/>
        <w:r w:rsidR="00DA05AA" w:rsidRPr="001648EF" w:rsidDel="001648EF">
          <w:rPr>
            <w:sz w:val="24"/>
            <w:szCs w:val="24"/>
            <w:rPrChange w:id="51" w:author="KuznetsovaNA" w:date="2014-02-25T13:49:00Z">
              <w:rPr/>
            </w:rPrChange>
          </w:rPr>
          <w:delText>без предварительного отбора [</w:delText>
        </w:r>
        <w:r w:rsidR="00DA05AA" w:rsidRPr="001648EF" w:rsidDel="001648EF">
          <w:rPr>
            <w:rStyle w:val="afb"/>
            <w:bCs/>
            <w:iCs/>
            <w:sz w:val="24"/>
            <w:szCs w:val="24"/>
            <w:rPrChange w:id="52" w:author="KuznetsovaNA" w:date="2014-02-25T13:49:00Z">
              <w:rPr>
                <w:rStyle w:val="afb"/>
                <w:bCs/>
                <w:iCs/>
              </w:rPr>
            </w:rPrChange>
          </w:rPr>
          <w:delText>для иных форм конкурса делается соответствующая оговорка</w:delText>
        </w:r>
        <w:r w:rsidR="00DA05AA" w:rsidRPr="001648EF" w:rsidDel="001648EF">
          <w:rPr>
            <w:sz w:val="24"/>
            <w:szCs w:val="24"/>
            <w:rPrChange w:id="53" w:author="KuznetsovaNA" w:date="2014-02-25T13:49:00Z">
              <w:rPr/>
            </w:rPrChange>
          </w:rPr>
          <w:delText>]</w:delText>
        </w:r>
      </w:del>
      <w:ins w:id="54" w:author="KuznetsovaNA" w:date="2014-02-25T13:49:00Z">
        <w:r>
          <w:rPr>
            <w:sz w:val="24"/>
            <w:szCs w:val="24"/>
          </w:rPr>
          <w:t>запросе цен</w:t>
        </w:r>
      </w:ins>
      <w:r w:rsidR="00DA05AA" w:rsidRPr="001648EF">
        <w:rPr>
          <w:sz w:val="24"/>
          <w:szCs w:val="24"/>
          <w:rPrChange w:id="55" w:author="KuznetsovaNA" w:date="2014-02-25T13:49:00Z">
            <w:rPr/>
          </w:rPrChange>
        </w:rPr>
        <w:t xml:space="preserve"> на право заключения Договора на</w:t>
      </w:r>
      <w:ins w:id="56" w:author="KuznetsovaNA" w:date="2014-03-04T09:48:00Z">
        <w:r w:rsidR="00DD2359">
          <w:rPr>
            <w:sz w:val="24"/>
            <w:szCs w:val="24"/>
          </w:rPr>
          <w:t xml:space="preserve"> </w:t>
        </w:r>
      </w:ins>
      <w:del w:id="57" w:author="KuznetsovaNA" w:date="2014-03-04T09:48:00Z">
        <w:r w:rsidR="00DA05AA" w:rsidRPr="001648EF" w:rsidDel="00DD2359">
          <w:rPr>
            <w:sz w:val="24"/>
            <w:szCs w:val="24"/>
            <w:rPrChange w:id="58" w:author="KuznetsovaNA" w:date="2014-02-25T13:49:00Z">
              <w:rPr/>
            </w:rPrChange>
          </w:rPr>
          <w:delText xml:space="preserve"> [</w:delText>
        </w:r>
        <w:r w:rsidR="00DA05AA" w:rsidRPr="001648EF" w:rsidDel="00DD2359">
          <w:rPr>
            <w:rStyle w:val="afb"/>
            <w:bCs/>
            <w:iCs/>
            <w:sz w:val="24"/>
            <w:szCs w:val="24"/>
            <w:rPrChange w:id="59" w:author="KuznetsovaNA" w:date="2014-02-25T13:49:00Z">
              <w:rPr>
                <w:rStyle w:val="afb"/>
                <w:bCs/>
                <w:iCs/>
              </w:rPr>
            </w:rPrChange>
          </w:rPr>
          <w:delText>указывается предмет договора, например: «поставку топлива», «поставку электротехнического оборудования», «выполнение подрядных строительно-монтажных работ» и т.п.</w:delText>
        </w:r>
        <w:r w:rsidR="00DA05AA" w:rsidRPr="001648EF" w:rsidDel="00DD2359">
          <w:rPr>
            <w:sz w:val="24"/>
            <w:szCs w:val="24"/>
            <w:rPrChange w:id="60" w:author="KuznetsovaNA" w:date="2014-02-25T13:49:00Z">
              <w:rPr/>
            </w:rPrChange>
          </w:rPr>
          <w:delText>]</w:delText>
        </w:r>
      </w:del>
      <w:ins w:id="61" w:author="KuznetsovaNA" w:date="2014-03-04T09:48:00Z">
        <w:r w:rsidR="00DD2359">
          <w:rPr>
            <w:sz w:val="24"/>
            <w:szCs w:val="24"/>
          </w:rPr>
          <w:t>поставку бумаги для оргтехники, для нужд ОАО «Тываэнерго»</w:t>
        </w:r>
      </w:ins>
      <w:ins w:id="62" w:author="KuznetsovaNA" w:date="2014-03-04T10:25:00Z">
        <w:r w:rsidR="00131A0E">
          <w:rPr>
            <w:sz w:val="24"/>
            <w:szCs w:val="24"/>
          </w:rPr>
          <w:t xml:space="preserve"> № </w:t>
        </w:r>
      </w:ins>
      <w:ins w:id="63" w:author="KuznetsovaNA" w:date="2014-03-04T10:26:00Z">
        <w:r w:rsidR="00131A0E" w:rsidRPr="00131A0E">
          <w:rPr>
            <w:sz w:val="24"/>
            <w:szCs w:val="24"/>
            <w:rPrChange w:id="64" w:author="KuznetsovaNA" w:date="2014-03-04T10:26:00Z">
              <w:rPr>
                <w:b/>
              </w:rPr>
            </w:rPrChange>
          </w:rPr>
          <w:t>13.2-11/8.2-0016</w:t>
        </w:r>
      </w:ins>
      <w:del w:id="65" w:author="KuznetsovaNA" w:date="2014-03-04T10:25:00Z">
        <w:r w:rsidR="00DA05AA" w:rsidRPr="001648EF" w:rsidDel="00131A0E">
          <w:rPr>
            <w:sz w:val="24"/>
            <w:szCs w:val="24"/>
            <w:rPrChange w:id="66" w:author="KuznetsovaNA" w:date="2014-02-25T13:49:00Z">
              <w:rPr/>
            </w:rPrChange>
          </w:rPr>
          <w:delText>.</w:delText>
        </w:r>
      </w:del>
    </w:p>
    <w:p w:rsidR="00F300FB" w:rsidRPr="001648EF" w:rsidRDefault="00CF7FDF" w:rsidP="00EB1945">
      <w:pPr>
        <w:pStyle w:val="afd"/>
        <w:numPr>
          <w:ilvl w:val="0"/>
          <w:numId w:val="11"/>
        </w:numPr>
        <w:spacing w:before="40" w:line="240" w:lineRule="auto"/>
        <w:rPr>
          <w:b/>
          <w:bCs/>
          <w:i/>
          <w:snapToGrid w:val="0"/>
          <w:sz w:val="24"/>
          <w:szCs w:val="24"/>
          <w:shd w:val="clear" w:color="auto" w:fill="FFFF99"/>
          <w:rPrChange w:id="67" w:author="KuznetsovaNA" w:date="2014-02-25T13:49:00Z">
            <w:rPr>
              <w:b/>
              <w:bCs/>
              <w:i/>
              <w:snapToGrid w:val="0"/>
              <w:shd w:val="clear" w:color="auto" w:fill="FFFF99"/>
            </w:rPr>
          </w:rPrChange>
        </w:rPr>
      </w:pPr>
      <w:r w:rsidRPr="001648EF">
        <w:rPr>
          <w:sz w:val="24"/>
          <w:szCs w:val="24"/>
          <w:rPrChange w:id="68" w:author="KuznetsovaNA" w:date="2014-02-25T13:49:00Z">
            <w:rPr/>
          </w:rPrChange>
        </w:rPr>
        <w:t xml:space="preserve">Конкурсная документация и настоящее Извещение, являющееся неотъемлемой частью Конкурсной документации, опубликованы </w:t>
      </w:r>
      <w:r w:rsidRPr="001648EF">
        <w:rPr>
          <w:bCs/>
          <w:snapToGrid w:val="0"/>
          <w:sz w:val="24"/>
          <w:szCs w:val="24"/>
          <w:rPrChange w:id="69" w:author="KuznetsovaNA" w:date="2014-02-25T13:49:00Z">
            <w:rPr>
              <w:bCs/>
              <w:snapToGrid w:val="0"/>
            </w:rPr>
          </w:rPrChange>
        </w:rPr>
        <w:t>на официальном сайте (</w: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70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fldChar w:fldCharType="begin"/>
      </w:r>
      <w:r w:rsidR="00F300FB" w:rsidRPr="001648EF">
        <w:rPr>
          <w:bCs/>
          <w:snapToGrid w:val="0"/>
          <w:color w:val="0000FF"/>
          <w:sz w:val="24"/>
          <w:szCs w:val="24"/>
          <w:u w:val="single"/>
          <w:rPrChange w:id="71" w:author="KuznetsovaNA" w:date="2014-02-25T13:49:00Z">
            <w:rPr>
              <w:bCs/>
              <w:snapToGrid w:val="0"/>
              <w:color w:val="0000FF"/>
              <w:u w:val="single"/>
            </w:rPr>
          </w:rPrChange>
        </w:rPr>
        <w:instrText xml:space="preserve"> 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72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instrText>HYPERLINK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rPrChange w:id="73" w:author="KuznetsovaNA" w:date="2014-02-25T13:49:00Z">
            <w:rPr>
              <w:bCs/>
              <w:snapToGrid w:val="0"/>
              <w:color w:val="0000FF"/>
              <w:u w:val="single"/>
            </w:rPr>
          </w:rPrChange>
        </w:rPr>
        <w:instrText xml:space="preserve"> "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74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instrText>http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rPrChange w:id="75" w:author="KuznetsovaNA" w:date="2014-02-25T13:49:00Z">
            <w:rPr>
              <w:bCs/>
              <w:snapToGrid w:val="0"/>
              <w:color w:val="0000FF"/>
              <w:u w:val="single"/>
            </w:rPr>
          </w:rPrChange>
        </w:rPr>
        <w:instrText>://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76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instrText>www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rPrChange w:id="77" w:author="KuznetsovaNA" w:date="2014-02-25T13:49:00Z">
            <w:rPr>
              <w:bCs/>
              <w:snapToGrid w:val="0"/>
              <w:color w:val="0000FF"/>
              <w:u w:val="single"/>
            </w:rPr>
          </w:rPrChange>
        </w:rPr>
        <w:instrText>.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78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instrText>zakupki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rPrChange w:id="79" w:author="KuznetsovaNA" w:date="2014-02-25T13:49:00Z">
            <w:rPr>
              <w:bCs/>
              <w:snapToGrid w:val="0"/>
              <w:color w:val="0000FF"/>
              <w:u w:val="single"/>
            </w:rPr>
          </w:rPrChange>
        </w:rPr>
        <w:instrText>.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80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instrText>gov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rPrChange w:id="81" w:author="KuznetsovaNA" w:date="2014-02-25T13:49:00Z">
            <w:rPr>
              <w:bCs/>
              <w:snapToGrid w:val="0"/>
              <w:color w:val="0000FF"/>
              <w:u w:val="single"/>
            </w:rPr>
          </w:rPrChange>
        </w:rPr>
        <w:instrText>.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82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instrText>ru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rPrChange w:id="83" w:author="KuznetsovaNA" w:date="2014-02-25T13:49:00Z">
            <w:rPr>
              <w:bCs/>
              <w:snapToGrid w:val="0"/>
              <w:color w:val="0000FF"/>
              <w:u w:val="single"/>
            </w:rPr>
          </w:rPrChange>
        </w:rPr>
        <w:instrText xml:space="preserve">" </w:instrTex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84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fldChar w:fldCharType="separate"/>
      </w:r>
      <w:r w:rsidR="00F300FB" w:rsidRPr="001648EF">
        <w:rPr>
          <w:rStyle w:val="a9"/>
          <w:bCs/>
          <w:snapToGrid w:val="0"/>
          <w:sz w:val="24"/>
          <w:szCs w:val="24"/>
          <w:lang w:val="en-US"/>
          <w:rPrChange w:id="85" w:author="KuznetsovaNA" w:date="2014-02-25T13:49:00Z">
            <w:rPr>
              <w:rStyle w:val="a9"/>
              <w:bCs/>
              <w:snapToGrid w:val="0"/>
              <w:lang w:val="en-US"/>
            </w:rPr>
          </w:rPrChange>
        </w:rPr>
        <w:t>www</w:t>
      </w:r>
      <w:r w:rsidR="00F300FB" w:rsidRPr="001648EF">
        <w:rPr>
          <w:rStyle w:val="a9"/>
          <w:bCs/>
          <w:snapToGrid w:val="0"/>
          <w:sz w:val="24"/>
          <w:szCs w:val="24"/>
          <w:rPrChange w:id="86" w:author="KuznetsovaNA" w:date="2014-02-25T13:49:00Z">
            <w:rPr>
              <w:rStyle w:val="a9"/>
              <w:bCs/>
              <w:snapToGrid w:val="0"/>
            </w:rPr>
          </w:rPrChange>
        </w:rPr>
        <w:t>.</w:t>
      </w:r>
      <w:r w:rsidR="00F300FB" w:rsidRPr="001648EF">
        <w:rPr>
          <w:rStyle w:val="a9"/>
          <w:bCs/>
          <w:snapToGrid w:val="0"/>
          <w:sz w:val="24"/>
          <w:szCs w:val="24"/>
          <w:lang w:val="en-US"/>
          <w:rPrChange w:id="87" w:author="KuznetsovaNA" w:date="2014-02-25T13:49:00Z">
            <w:rPr>
              <w:rStyle w:val="a9"/>
              <w:bCs/>
              <w:snapToGrid w:val="0"/>
              <w:lang w:val="en-US"/>
            </w:rPr>
          </w:rPrChange>
        </w:rPr>
        <w:t>zakupki</w:t>
      </w:r>
      <w:r w:rsidR="00F300FB" w:rsidRPr="001648EF">
        <w:rPr>
          <w:rStyle w:val="a9"/>
          <w:bCs/>
          <w:snapToGrid w:val="0"/>
          <w:sz w:val="24"/>
          <w:szCs w:val="24"/>
          <w:rPrChange w:id="88" w:author="KuznetsovaNA" w:date="2014-02-25T13:49:00Z">
            <w:rPr>
              <w:rStyle w:val="a9"/>
              <w:bCs/>
              <w:snapToGrid w:val="0"/>
            </w:rPr>
          </w:rPrChange>
        </w:rPr>
        <w:t>.</w:t>
      </w:r>
      <w:r w:rsidR="00F300FB" w:rsidRPr="001648EF">
        <w:rPr>
          <w:rStyle w:val="a9"/>
          <w:bCs/>
          <w:snapToGrid w:val="0"/>
          <w:sz w:val="24"/>
          <w:szCs w:val="24"/>
          <w:lang w:val="en-US"/>
          <w:rPrChange w:id="89" w:author="KuznetsovaNA" w:date="2014-02-25T13:49:00Z">
            <w:rPr>
              <w:rStyle w:val="a9"/>
              <w:bCs/>
              <w:snapToGrid w:val="0"/>
              <w:lang w:val="en-US"/>
            </w:rPr>
          </w:rPrChange>
        </w:rPr>
        <w:t>gov</w:t>
      </w:r>
      <w:r w:rsidR="00F300FB" w:rsidRPr="001648EF">
        <w:rPr>
          <w:rStyle w:val="a9"/>
          <w:bCs/>
          <w:snapToGrid w:val="0"/>
          <w:sz w:val="24"/>
          <w:szCs w:val="24"/>
          <w:rPrChange w:id="90" w:author="KuznetsovaNA" w:date="2014-02-25T13:49:00Z">
            <w:rPr>
              <w:rStyle w:val="a9"/>
              <w:bCs/>
              <w:snapToGrid w:val="0"/>
            </w:rPr>
          </w:rPrChange>
        </w:rPr>
        <w:t>.</w:t>
      </w:r>
      <w:r w:rsidR="00F300FB" w:rsidRPr="001648EF">
        <w:rPr>
          <w:rStyle w:val="a9"/>
          <w:bCs/>
          <w:snapToGrid w:val="0"/>
          <w:sz w:val="24"/>
          <w:szCs w:val="24"/>
          <w:lang w:val="en-US"/>
          <w:rPrChange w:id="91" w:author="KuznetsovaNA" w:date="2014-02-25T13:49:00Z">
            <w:rPr>
              <w:rStyle w:val="a9"/>
              <w:bCs/>
              <w:snapToGrid w:val="0"/>
              <w:lang w:val="en-US"/>
            </w:rPr>
          </w:rPrChange>
        </w:rPr>
        <w:t>ru</w:t>
      </w:r>
      <w:r w:rsidR="00F300FB" w:rsidRPr="001648EF">
        <w:rPr>
          <w:bCs/>
          <w:snapToGrid w:val="0"/>
          <w:color w:val="0000FF"/>
          <w:sz w:val="24"/>
          <w:szCs w:val="24"/>
          <w:u w:val="single"/>
          <w:lang w:val="en-US"/>
          <w:rPrChange w:id="92" w:author="KuznetsovaNA" w:date="2014-02-25T13:49:00Z">
            <w:rPr>
              <w:bCs/>
              <w:snapToGrid w:val="0"/>
              <w:color w:val="0000FF"/>
              <w:u w:val="single"/>
              <w:lang w:val="en-US"/>
            </w:rPr>
          </w:rPrChange>
        </w:rPr>
        <w:fldChar w:fldCharType="end"/>
      </w:r>
      <w:r w:rsidRPr="001648EF">
        <w:rPr>
          <w:bCs/>
          <w:snapToGrid w:val="0"/>
          <w:sz w:val="24"/>
          <w:szCs w:val="24"/>
          <w:rPrChange w:id="93" w:author="KuznetsovaNA" w:date="2014-02-25T13:49:00Z">
            <w:rPr>
              <w:bCs/>
              <w:snapToGrid w:val="0"/>
            </w:rPr>
          </w:rPrChange>
        </w:rPr>
        <w:t xml:space="preserve">), </w:t>
      </w:r>
      <w:r w:rsidR="00EB1945" w:rsidRPr="001648EF">
        <w:rPr>
          <w:sz w:val="24"/>
          <w:szCs w:val="24"/>
          <w:rPrChange w:id="94" w:author="KuznetsovaNA" w:date="2014-02-25T13:49:00Z">
            <w:rPr/>
          </w:rPrChange>
        </w:rPr>
        <w:t xml:space="preserve">на сайте </w:t>
      </w:r>
      <w:r w:rsidR="00BB4629" w:rsidRPr="001648EF">
        <w:rPr>
          <w:sz w:val="24"/>
          <w:szCs w:val="24"/>
          <w:rPrChange w:id="95" w:author="KuznetsovaNA" w:date="2014-02-25T13:49:00Z">
            <w:rPr/>
          </w:rPrChange>
        </w:rPr>
        <w:t>Заказчика</w:t>
      </w:r>
      <w:r w:rsidR="00EB1945" w:rsidRPr="001648EF">
        <w:rPr>
          <w:sz w:val="24"/>
          <w:szCs w:val="24"/>
          <w:rPrChange w:id="96" w:author="KuznetsovaNA" w:date="2014-02-25T13:49:00Z">
            <w:rPr/>
          </w:rPrChange>
        </w:rPr>
        <w:t xml:space="preserve"> (</w:t>
      </w:r>
      <w:ins w:id="97" w:author="KuznetsovaNA" w:date="2014-02-25T13:49:00Z">
        <w:r w:rsidR="001648EF">
          <w:rPr>
            <w:sz w:val="24"/>
            <w:szCs w:val="24"/>
            <w:lang w:val="en-US"/>
          </w:rPr>
          <w:fldChar w:fldCharType="begin"/>
        </w:r>
        <w:r w:rsidR="001648EF" w:rsidRPr="001648EF">
          <w:rPr>
            <w:sz w:val="24"/>
            <w:szCs w:val="24"/>
            <w:rPrChange w:id="98" w:author="KuznetsovaNA" w:date="2014-02-25T13:50:00Z">
              <w:rPr>
                <w:sz w:val="24"/>
                <w:szCs w:val="24"/>
                <w:lang w:val="en-US"/>
              </w:rPr>
            </w:rPrChange>
          </w:rPr>
          <w:instrText xml:space="preserve"> </w:instrText>
        </w:r>
        <w:r w:rsidR="001648EF">
          <w:rPr>
            <w:sz w:val="24"/>
            <w:szCs w:val="24"/>
            <w:lang w:val="en-US"/>
          </w:rPr>
          <w:instrText>HYPERLINK</w:instrText>
        </w:r>
        <w:r w:rsidR="001648EF" w:rsidRPr="001648EF">
          <w:rPr>
            <w:sz w:val="24"/>
            <w:szCs w:val="24"/>
            <w:rPrChange w:id="99" w:author="KuznetsovaNA" w:date="2014-02-25T13:50:00Z">
              <w:rPr>
                <w:sz w:val="24"/>
                <w:szCs w:val="24"/>
                <w:lang w:val="en-US"/>
              </w:rPr>
            </w:rPrChange>
          </w:rPr>
          <w:instrText xml:space="preserve"> "</w:instrText>
        </w:r>
        <w:r w:rsidR="001648EF">
          <w:rPr>
            <w:sz w:val="24"/>
            <w:szCs w:val="24"/>
            <w:lang w:val="en-US"/>
          </w:rPr>
          <w:instrText>http</w:instrText>
        </w:r>
        <w:r w:rsidR="001648EF" w:rsidRPr="001648EF">
          <w:rPr>
            <w:sz w:val="24"/>
            <w:szCs w:val="24"/>
            <w:rPrChange w:id="100" w:author="KuznetsovaNA" w:date="2014-02-25T13:50:00Z">
              <w:rPr>
                <w:sz w:val="24"/>
                <w:szCs w:val="24"/>
                <w:lang w:val="en-US"/>
              </w:rPr>
            </w:rPrChange>
          </w:rPr>
          <w:instrText>://</w:instrText>
        </w:r>
        <w:r w:rsidR="001648EF">
          <w:rPr>
            <w:sz w:val="24"/>
            <w:szCs w:val="24"/>
            <w:lang w:val="en-US"/>
          </w:rPr>
          <w:instrText>www</w:instrText>
        </w:r>
        <w:r w:rsidR="001648EF" w:rsidRPr="001648EF">
          <w:rPr>
            <w:sz w:val="24"/>
            <w:szCs w:val="24"/>
            <w:rPrChange w:id="101" w:author="KuznetsovaNA" w:date="2014-02-25T13:49:00Z">
              <w:rPr>
                <w:sz w:val="24"/>
                <w:szCs w:val="24"/>
                <w:lang w:val="en-US"/>
              </w:rPr>
            </w:rPrChange>
          </w:rPr>
          <w:instrText>.</w:instrText>
        </w:r>
        <w:r w:rsidR="001648EF">
          <w:rPr>
            <w:sz w:val="24"/>
            <w:szCs w:val="24"/>
            <w:lang w:val="en-US"/>
          </w:rPr>
          <w:instrText>tuvaenergo</w:instrText>
        </w:r>
        <w:r w:rsidR="001648EF" w:rsidRPr="001648EF">
          <w:rPr>
            <w:sz w:val="24"/>
            <w:szCs w:val="24"/>
            <w:rPrChange w:id="102" w:author="KuznetsovaNA" w:date="2014-02-25T13:49:00Z">
              <w:rPr>
                <w:sz w:val="24"/>
                <w:szCs w:val="24"/>
                <w:lang w:val="en-US"/>
              </w:rPr>
            </w:rPrChange>
          </w:rPr>
          <w:instrText>.</w:instrText>
        </w:r>
        <w:r w:rsidR="001648EF">
          <w:rPr>
            <w:sz w:val="24"/>
            <w:szCs w:val="24"/>
            <w:lang w:val="en-US"/>
          </w:rPr>
          <w:instrText>ru</w:instrText>
        </w:r>
        <w:r w:rsidR="001648EF" w:rsidRPr="001648EF">
          <w:rPr>
            <w:sz w:val="24"/>
            <w:szCs w:val="24"/>
            <w:rPrChange w:id="103" w:author="KuznetsovaNA" w:date="2014-02-25T13:50:00Z">
              <w:rPr>
                <w:sz w:val="24"/>
                <w:szCs w:val="24"/>
                <w:lang w:val="en-US"/>
              </w:rPr>
            </w:rPrChange>
          </w:rPr>
          <w:instrText xml:space="preserve">" </w:instrText>
        </w:r>
        <w:r w:rsidR="001648EF">
          <w:rPr>
            <w:sz w:val="24"/>
            <w:szCs w:val="24"/>
            <w:lang w:val="en-US"/>
          </w:rPr>
          <w:fldChar w:fldCharType="separate"/>
        </w:r>
        <w:r w:rsidR="001648EF" w:rsidRPr="00E239A5">
          <w:rPr>
            <w:rStyle w:val="a9"/>
            <w:sz w:val="24"/>
            <w:szCs w:val="24"/>
            <w:lang w:val="en-US"/>
          </w:rPr>
          <w:t>www</w:t>
        </w:r>
        <w:r w:rsidR="001648EF" w:rsidRPr="00E239A5">
          <w:rPr>
            <w:rStyle w:val="a9"/>
            <w:sz w:val="24"/>
            <w:szCs w:val="24"/>
            <w:rPrChange w:id="104" w:author="KuznetsovaNA" w:date="2014-02-25T13:49:00Z">
              <w:rPr>
                <w:sz w:val="24"/>
                <w:szCs w:val="24"/>
                <w:lang w:val="en-US"/>
              </w:rPr>
            </w:rPrChange>
          </w:rPr>
          <w:t>.</w:t>
        </w:r>
        <w:r w:rsidR="001648EF" w:rsidRPr="00E239A5">
          <w:rPr>
            <w:rStyle w:val="a9"/>
            <w:sz w:val="24"/>
            <w:szCs w:val="24"/>
            <w:lang w:val="en-US"/>
          </w:rPr>
          <w:t>tuvaenergo</w:t>
        </w:r>
        <w:r w:rsidR="001648EF" w:rsidRPr="00E239A5">
          <w:rPr>
            <w:rStyle w:val="a9"/>
            <w:sz w:val="24"/>
            <w:szCs w:val="24"/>
            <w:rPrChange w:id="105" w:author="KuznetsovaNA" w:date="2014-02-25T13:49:00Z">
              <w:rPr>
                <w:sz w:val="24"/>
                <w:szCs w:val="24"/>
                <w:lang w:val="en-US"/>
              </w:rPr>
            </w:rPrChange>
          </w:rPr>
          <w:t>.</w:t>
        </w:r>
        <w:r w:rsidR="001648EF" w:rsidRPr="00E239A5">
          <w:rPr>
            <w:rStyle w:val="a9"/>
            <w:sz w:val="24"/>
            <w:szCs w:val="24"/>
            <w:lang w:val="en-US"/>
          </w:rPr>
          <w:t>ru</w:t>
        </w:r>
        <w:r w:rsidR="001648EF">
          <w:rPr>
            <w:sz w:val="24"/>
            <w:szCs w:val="24"/>
            <w:lang w:val="en-US"/>
          </w:rPr>
          <w:fldChar w:fldCharType="end"/>
        </w:r>
      </w:ins>
      <w:ins w:id="106" w:author="KuznetsovaNA" w:date="2014-02-25T13:50:00Z">
        <w:r w:rsidR="001648EF">
          <w:rPr>
            <w:sz w:val="24"/>
            <w:szCs w:val="24"/>
          </w:rPr>
          <w:t>)</w:t>
        </w:r>
      </w:ins>
      <w:del w:id="107" w:author="KuznetsovaNA" w:date="2014-02-25T13:50:00Z">
        <w:r w:rsidR="00BB4629" w:rsidRPr="001648EF" w:rsidDel="001648EF">
          <w:rPr>
            <w:sz w:val="24"/>
            <w:szCs w:val="24"/>
            <w:rPrChange w:id="108" w:author="KuznetsovaNA" w:date="2014-02-25T13:49:00Z">
              <w:rPr/>
            </w:rPrChange>
          </w:rPr>
          <w:delText>__________________</w:delText>
        </w:r>
        <w:r w:rsidR="00EB1945" w:rsidRPr="001648EF" w:rsidDel="001648EF">
          <w:rPr>
            <w:sz w:val="24"/>
            <w:szCs w:val="24"/>
            <w:rPrChange w:id="109" w:author="KuznetsovaNA" w:date="2014-02-25T13:49:00Z">
              <w:rPr/>
            </w:rPrChange>
          </w:rPr>
          <w:delText>)</w:delText>
        </w:r>
      </w:del>
      <w:r w:rsidR="00EB1945" w:rsidRPr="001648EF">
        <w:rPr>
          <w:sz w:val="24"/>
          <w:szCs w:val="24"/>
          <w:rPrChange w:id="110" w:author="KuznetsovaNA" w:date="2014-02-25T13:49:00Z">
            <w:rPr/>
          </w:rPrChange>
        </w:rPr>
        <w:t xml:space="preserve">, на сайте </w:t>
      </w:r>
      <w:r w:rsidR="00EB1945" w:rsidRPr="00DD2359">
        <w:rPr>
          <w:sz w:val="24"/>
          <w:szCs w:val="24"/>
          <w:rPrChange w:id="111" w:author="KuznetsovaNA" w:date="2014-03-04T09:58:00Z">
            <w:rPr/>
          </w:rPrChange>
        </w:rPr>
        <w:t>ЭТП</w:t>
      </w:r>
      <w:r w:rsidR="00EB1945" w:rsidRPr="00DD2359">
        <w:rPr>
          <w:bCs/>
          <w:sz w:val="24"/>
          <w:szCs w:val="24"/>
        </w:rPr>
        <w:t xml:space="preserve"> </w:t>
      </w:r>
      <w:del w:id="112" w:author="KuznetsovaNA" w:date="2014-02-25T13:50:00Z">
        <w:r w:rsidR="00EB1945" w:rsidRPr="00DD2359" w:rsidDel="001648EF">
          <w:rPr>
            <w:bCs/>
            <w:sz w:val="24"/>
            <w:szCs w:val="24"/>
          </w:rPr>
          <w:delText xml:space="preserve">__________________ </w:delText>
        </w:r>
      </w:del>
      <w:ins w:id="113" w:author="KuznetsovaNA" w:date="2014-03-04T09:58:00Z">
        <w:r w:rsidR="00DD2359" w:rsidRPr="00DD2359">
          <w:rPr>
            <w:color w:val="000000"/>
            <w:sz w:val="24"/>
            <w:szCs w:val="24"/>
            <w:rPrChange w:id="114" w:author="KuznetsovaNA" w:date="2014-03-04T09:58:00Z">
              <w:rPr>
                <w:color w:val="000000"/>
                <w:sz w:val="20"/>
                <w:szCs w:val="20"/>
              </w:rPr>
            </w:rPrChange>
          </w:rPr>
          <w:fldChar w:fldCharType="begin"/>
        </w:r>
        <w:r w:rsidR="00DD2359" w:rsidRPr="00DD2359">
          <w:rPr>
            <w:color w:val="000000"/>
            <w:sz w:val="24"/>
            <w:szCs w:val="24"/>
            <w:rPrChange w:id="115" w:author="KuznetsovaNA" w:date="2014-03-04T09:58:00Z">
              <w:rPr>
                <w:color w:val="000000"/>
                <w:sz w:val="20"/>
                <w:szCs w:val="20"/>
              </w:rPr>
            </w:rPrChange>
          </w:rPr>
          <w:instrText xml:space="preserve"> HYPERLINK "http://www.utp.sberbank-ast.ru" </w:instrText>
        </w:r>
        <w:r w:rsidR="00DD2359" w:rsidRPr="00DD2359">
          <w:rPr>
            <w:color w:val="000000"/>
            <w:sz w:val="24"/>
            <w:szCs w:val="24"/>
            <w:rPrChange w:id="116" w:author="KuznetsovaNA" w:date="2014-03-04T09:58:00Z">
              <w:rPr>
                <w:color w:val="000000"/>
                <w:sz w:val="20"/>
                <w:szCs w:val="20"/>
              </w:rPr>
            </w:rPrChange>
          </w:rPr>
          <w:fldChar w:fldCharType="separate"/>
        </w:r>
        <w:r w:rsidR="00DD2359" w:rsidRPr="00DD2359">
          <w:rPr>
            <w:rStyle w:val="a9"/>
            <w:sz w:val="24"/>
            <w:szCs w:val="24"/>
            <w:rPrChange w:id="117" w:author="KuznetsovaNA" w:date="2014-03-04T09:58:00Z">
              <w:rPr>
                <w:rStyle w:val="a9"/>
                <w:sz w:val="20"/>
                <w:szCs w:val="20"/>
              </w:rPr>
            </w:rPrChange>
          </w:rPr>
          <w:t>www.utp.sberbank-ast.ru</w:t>
        </w:r>
        <w:r w:rsidR="00DD2359" w:rsidRPr="00DD2359">
          <w:rPr>
            <w:color w:val="000000"/>
            <w:sz w:val="24"/>
            <w:szCs w:val="24"/>
            <w:rPrChange w:id="118" w:author="KuznetsovaNA" w:date="2014-03-04T09:58:00Z">
              <w:rPr>
                <w:color w:val="000000"/>
                <w:sz w:val="20"/>
                <w:szCs w:val="20"/>
              </w:rPr>
            </w:rPrChange>
          </w:rPr>
          <w:fldChar w:fldCharType="end"/>
        </w:r>
        <w:r w:rsidR="00DD2359">
          <w:rPr>
            <w:color w:val="000000"/>
            <w:sz w:val="20"/>
            <w:szCs w:val="20"/>
          </w:rPr>
          <w:t xml:space="preserve"> </w:t>
        </w:r>
      </w:ins>
      <w:ins w:id="119" w:author="KuznetsovaNA" w:date="2014-02-25T13:50:00Z">
        <w:r w:rsidR="001648EF" w:rsidRPr="001648EF">
          <w:rPr>
            <w:bCs/>
            <w:sz w:val="24"/>
            <w:szCs w:val="24"/>
          </w:rPr>
          <w:t xml:space="preserve"> </w:t>
        </w:r>
      </w:ins>
      <w:ins w:id="120" w:author="KuznetsovaNA" w:date="2014-02-25T13:51:00Z">
        <w:r w:rsidR="001648EF">
          <w:rPr>
            <w:bCs/>
            <w:sz w:val="24"/>
            <w:szCs w:val="24"/>
          </w:rPr>
          <w:t xml:space="preserve">, </w:t>
        </w:r>
      </w:ins>
      <w:del w:id="121" w:author="KuznetsovaNA" w:date="2014-02-25T13:51:00Z">
        <w:r w:rsidR="00EB1945" w:rsidRPr="001648EF" w:rsidDel="001648EF">
          <w:rPr>
            <w:rStyle w:val="afb"/>
            <w:bCs/>
            <w:iCs/>
            <w:sz w:val="24"/>
            <w:szCs w:val="24"/>
            <w:rPrChange w:id="122" w:author="KuznetsovaNA" w:date="2014-02-25T13:49:00Z">
              <w:rPr>
                <w:rStyle w:val="afb"/>
                <w:bCs/>
                <w:iCs/>
              </w:rPr>
            </w:rPrChange>
          </w:rPr>
          <w:delText>[указывается сайт ЭТП, на которой будет проводиться конкурс] [при необходимости указываются иные места публикации копии извещения, например сайт организатора]</w:delText>
        </w:r>
        <w:r w:rsidR="00EB1945" w:rsidRPr="001648EF" w:rsidDel="001648EF">
          <w:rPr>
            <w:b/>
            <w:bCs/>
            <w:i/>
            <w:snapToGrid w:val="0"/>
            <w:sz w:val="24"/>
            <w:szCs w:val="24"/>
            <w:shd w:val="clear" w:color="auto" w:fill="FFFF99"/>
            <w:rPrChange w:id="123" w:author="KuznetsovaNA" w:date="2014-02-25T13:49:00Z">
              <w:rPr>
                <w:b/>
                <w:bCs/>
                <w:i/>
                <w:snapToGrid w:val="0"/>
                <w:shd w:val="clear" w:color="auto" w:fill="FFFF99"/>
              </w:rPr>
            </w:rPrChange>
          </w:rPr>
          <w:delText xml:space="preserve"> </w:delText>
        </w:r>
      </w:del>
      <w:r w:rsidR="00F300FB" w:rsidRPr="001648EF">
        <w:rPr>
          <w:sz w:val="24"/>
          <w:szCs w:val="24"/>
          <w:rPrChange w:id="124" w:author="KuznetsovaNA" w:date="2014-02-25T13:49:00Z">
            <w:rPr/>
          </w:rPrChange>
        </w:rPr>
        <w:t xml:space="preserve">не менее чем за </w:t>
      </w:r>
      <w:del w:id="125" w:author="KuznetsovaNA" w:date="2014-03-04T09:51:00Z">
        <w:r w:rsidR="00F300FB" w:rsidRPr="001648EF" w:rsidDel="00DD2359">
          <w:rPr>
            <w:sz w:val="24"/>
            <w:szCs w:val="24"/>
            <w:rPrChange w:id="126" w:author="KuznetsovaNA" w:date="2014-02-25T13:49:00Z">
              <w:rPr/>
            </w:rPrChange>
          </w:rPr>
          <w:delText xml:space="preserve">______ </w:delText>
        </w:r>
      </w:del>
      <w:ins w:id="127" w:author="KuznetsovaNA" w:date="2014-03-04T09:51:00Z">
        <w:r w:rsidR="00DD2359">
          <w:rPr>
            <w:sz w:val="24"/>
            <w:szCs w:val="24"/>
          </w:rPr>
          <w:t>7</w:t>
        </w:r>
        <w:r w:rsidR="00DD2359" w:rsidRPr="001648EF">
          <w:rPr>
            <w:sz w:val="24"/>
            <w:szCs w:val="24"/>
            <w:rPrChange w:id="128" w:author="KuznetsovaNA" w:date="2014-02-25T13:49:00Z">
              <w:rPr/>
            </w:rPrChange>
          </w:rPr>
          <w:t xml:space="preserve"> </w:t>
        </w:r>
      </w:ins>
      <w:r w:rsidR="00F300FB" w:rsidRPr="001648EF">
        <w:rPr>
          <w:sz w:val="24"/>
          <w:szCs w:val="24"/>
          <w:rPrChange w:id="129" w:author="KuznetsovaNA" w:date="2014-02-25T13:49:00Z">
            <w:rPr/>
          </w:rPrChange>
        </w:rPr>
        <w:t xml:space="preserve">дней </w:t>
      </w:r>
      <w:del w:id="130" w:author="KuznetsovaNA" w:date="2014-03-04T09:51:00Z">
        <w:r w:rsidR="00F300FB" w:rsidRPr="001648EF" w:rsidDel="00DD2359">
          <w:rPr>
            <w:sz w:val="24"/>
            <w:szCs w:val="24"/>
            <w:rPrChange w:id="131" w:author="KuznetsovaNA" w:date="2014-02-25T13:49:00Z">
              <w:rPr/>
            </w:rPrChange>
          </w:rPr>
          <w:delText>[</w:delText>
        </w:r>
        <w:r w:rsidR="00F300FB" w:rsidRPr="001648EF" w:rsidDel="00DD2359">
          <w:rPr>
            <w:rStyle w:val="afb"/>
            <w:bCs/>
            <w:iCs/>
            <w:sz w:val="24"/>
            <w:szCs w:val="24"/>
            <w:rPrChange w:id="132" w:author="KuznetsovaNA" w:date="2014-02-25T13:49:00Z">
              <w:rPr>
                <w:rStyle w:val="afb"/>
                <w:bCs/>
                <w:iCs/>
              </w:rPr>
            </w:rPrChange>
          </w:rPr>
          <w:delText xml:space="preserve">указывается количество дней со дня, следующего за размещением извещения и документации на официальном сайте, до дня окончания подачи заявок на участие в конкурсе с учетом предмета конкурса и сроков, предусмотренных Положением о закупке товаров, работ, услуг для нужд </w:delText>
        </w:r>
        <w:r w:rsidR="00BB4629" w:rsidRPr="001648EF" w:rsidDel="00DD2359">
          <w:rPr>
            <w:rStyle w:val="afb"/>
            <w:bCs/>
            <w:iCs/>
            <w:sz w:val="24"/>
            <w:szCs w:val="24"/>
            <w:rPrChange w:id="133" w:author="KuznetsovaNA" w:date="2014-02-25T13:49:00Z">
              <w:rPr>
                <w:rStyle w:val="afb"/>
                <w:bCs/>
                <w:iCs/>
              </w:rPr>
            </w:rPrChange>
          </w:rPr>
          <w:delText>Заказчика</w:delText>
        </w:r>
        <w:r w:rsidR="00F300FB" w:rsidRPr="001648EF" w:rsidDel="00DD2359">
          <w:rPr>
            <w:sz w:val="24"/>
            <w:szCs w:val="24"/>
            <w:rPrChange w:id="134" w:author="KuznetsovaNA" w:date="2014-02-25T13:49:00Z">
              <w:rPr/>
            </w:rPrChange>
          </w:rPr>
          <w:delText xml:space="preserve">] </w:delText>
        </w:r>
      </w:del>
      <w:r w:rsidR="00F300FB" w:rsidRPr="001648EF">
        <w:rPr>
          <w:sz w:val="24"/>
          <w:szCs w:val="24"/>
          <w:rPrChange w:id="135" w:author="KuznetsovaNA" w:date="2014-02-25T13:49:00Z">
            <w:rPr/>
          </w:rPrChange>
        </w:rPr>
        <w:t xml:space="preserve">до окончания срока подачи заявок. </w:t>
      </w:r>
    </w:p>
    <w:p w:rsidR="00F300FB" w:rsidRPr="001648EF" w:rsidRDefault="00F300FB" w:rsidP="00F300FB">
      <w:pPr>
        <w:pStyle w:val="afd"/>
        <w:numPr>
          <w:ilvl w:val="0"/>
          <w:numId w:val="11"/>
        </w:numPr>
        <w:spacing w:before="40" w:line="240" w:lineRule="auto"/>
        <w:rPr>
          <w:sz w:val="24"/>
          <w:szCs w:val="24"/>
          <w:rPrChange w:id="136" w:author="KuznetsovaNA" w:date="2014-02-25T13:49:00Z">
            <w:rPr/>
          </w:rPrChange>
        </w:rPr>
      </w:pPr>
      <w:r w:rsidRPr="001648EF">
        <w:rPr>
          <w:bCs/>
          <w:snapToGrid w:val="0"/>
          <w:sz w:val="24"/>
          <w:szCs w:val="24"/>
          <w:rPrChange w:id="137" w:author="KuznetsovaNA" w:date="2014-02-25T13:49:00Z">
            <w:rPr>
              <w:bCs/>
              <w:snapToGrid w:val="0"/>
            </w:rPr>
          </w:rPrChange>
        </w:rPr>
        <w:t>Копия</w:t>
      </w:r>
      <w:r w:rsidRPr="001648EF">
        <w:rPr>
          <w:sz w:val="24"/>
          <w:szCs w:val="24"/>
          <w:rPrChange w:id="138" w:author="KuznetsovaNA" w:date="2014-02-25T13:49:00Z">
            <w:rPr/>
          </w:rPrChange>
        </w:rPr>
        <w:t xml:space="preserve"> Конкурсной документации, размещенная на официальном сайте, доступна любому лицу. Любое лицо имеет право получить Конкурную документацию по своему </w:t>
      </w:r>
      <w:del w:id="139" w:author="KuznetsovaNA" w:date="2014-02-25T13:55:00Z">
        <w:r w:rsidRPr="001648EF" w:rsidDel="009E1EDC">
          <w:rPr>
            <w:sz w:val="24"/>
            <w:szCs w:val="24"/>
            <w:rPrChange w:id="140" w:author="KuznetsovaNA" w:date="2014-02-25T13:49:00Z">
              <w:rPr/>
            </w:rPrChange>
          </w:rPr>
          <w:delText xml:space="preserve">письменному </w:delText>
        </w:r>
      </w:del>
      <w:r w:rsidRPr="001648EF">
        <w:rPr>
          <w:sz w:val="24"/>
          <w:szCs w:val="24"/>
          <w:rPrChange w:id="141" w:author="KuznetsovaNA" w:date="2014-02-25T13:49:00Z">
            <w:rPr/>
          </w:rPrChange>
        </w:rPr>
        <w:t xml:space="preserve">запросу в </w:t>
      </w:r>
      <w:del w:id="142" w:author="KuznetsovaNA" w:date="2014-02-25T13:55:00Z">
        <w:r w:rsidRPr="001648EF" w:rsidDel="009E1EDC">
          <w:rPr>
            <w:sz w:val="24"/>
            <w:szCs w:val="24"/>
            <w:rPrChange w:id="143" w:author="KuznetsovaNA" w:date="2014-02-25T13:49:00Z">
              <w:rPr/>
            </w:rPrChange>
          </w:rPr>
          <w:delText xml:space="preserve">следующем порядке: </w:delText>
        </w:r>
      </w:del>
      <w:ins w:id="144" w:author="KuznetsovaNA" w:date="2014-02-25T13:55:00Z">
        <w:r w:rsidR="009E1EDC" w:rsidRPr="00E32FA2">
          <w:rPr>
            <w:bCs/>
            <w:sz w:val="24"/>
            <w:szCs w:val="23"/>
          </w:rPr>
          <w:t xml:space="preserve">соответствии с правилами </w:t>
        </w:r>
        <w:r w:rsidR="009E1EDC">
          <w:rPr>
            <w:bCs/>
            <w:sz w:val="24"/>
            <w:szCs w:val="23"/>
          </w:rPr>
          <w:t>и условиями</w:t>
        </w:r>
        <w:r w:rsidR="009E1EDC" w:rsidRPr="00E32FA2">
          <w:rPr>
            <w:bCs/>
            <w:sz w:val="24"/>
            <w:szCs w:val="23"/>
          </w:rPr>
          <w:t>, указанными на официальном сайте системы «</w:t>
        </w:r>
      </w:ins>
      <w:ins w:id="145" w:author="KuznetsovaNA" w:date="2014-03-04T09:58:00Z">
        <w:r w:rsidR="00E72DEE">
          <w:rPr>
            <w:bCs/>
            <w:sz w:val="24"/>
            <w:szCs w:val="23"/>
          </w:rPr>
          <w:t>Сбербанк-АСТ</w:t>
        </w:r>
      </w:ins>
      <w:ins w:id="146" w:author="KuznetsovaNA" w:date="2014-02-25T13:55:00Z">
        <w:r w:rsidR="009E1EDC" w:rsidRPr="00E32FA2">
          <w:rPr>
            <w:bCs/>
            <w:sz w:val="24"/>
            <w:szCs w:val="23"/>
          </w:rPr>
          <w:t>» (</w:t>
        </w:r>
      </w:ins>
      <w:ins w:id="147" w:author="KuznetsovaNA" w:date="2014-03-04T09:58:00Z">
        <w:r w:rsidR="00E72DEE" w:rsidRPr="00DD2359">
          <w:rPr>
            <w:color w:val="000000"/>
            <w:sz w:val="24"/>
            <w:szCs w:val="24"/>
          </w:rPr>
          <w:fldChar w:fldCharType="begin"/>
        </w:r>
        <w:r w:rsidR="00E72DEE" w:rsidRPr="00DD2359">
          <w:rPr>
            <w:color w:val="000000"/>
            <w:sz w:val="24"/>
            <w:szCs w:val="24"/>
          </w:rPr>
          <w:instrText xml:space="preserve"> HYPERLINK "http://www.utp.sberbank-ast.ru" </w:instrText>
        </w:r>
        <w:r w:rsidR="00E72DEE" w:rsidRPr="00DD2359">
          <w:rPr>
            <w:color w:val="000000"/>
            <w:sz w:val="24"/>
            <w:szCs w:val="24"/>
          </w:rPr>
          <w:fldChar w:fldCharType="separate"/>
        </w:r>
        <w:r w:rsidR="00E72DEE" w:rsidRPr="00DD2359">
          <w:rPr>
            <w:rStyle w:val="a9"/>
            <w:sz w:val="24"/>
            <w:szCs w:val="24"/>
          </w:rPr>
          <w:t>www.utp.sberbank-ast.ru</w:t>
        </w:r>
        <w:r w:rsidR="00E72DEE" w:rsidRPr="00DD2359">
          <w:rPr>
            <w:color w:val="000000"/>
            <w:sz w:val="24"/>
            <w:szCs w:val="24"/>
          </w:rPr>
          <w:fldChar w:fldCharType="end"/>
        </w:r>
      </w:ins>
      <w:ins w:id="148" w:author="KuznetsovaNA" w:date="2014-02-25T13:55:00Z">
        <w:r w:rsidR="009E1EDC" w:rsidRPr="00E32FA2">
          <w:rPr>
            <w:bCs/>
            <w:sz w:val="24"/>
            <w:szCs w:val="23"/>
          </w:rPr>
          <w:t>)</w:t>
        </w:r>
      </w:ins>
      <w:del w:id="149" w:author="KuznetsovaNA" w:date="2014-02-25T13:55:00Z">
        <w:r w:rsidRPr="001648EF" w:rsidDel="009E1EDC">
          <w:rPr>
            <w:sz w:val="24"/>
            <w:szCs w:val="24"/>
            <w:rPrChange w:id="150" w:author="KuznetsovaNA" w:date="2014-02-25T13:49:00Z">
              <w:rPr/>
            </w:rPrChange>
          </w:rPr>
          <w:delText>[</w:delText>
        </w:r>
        <w:r w:rsidRPr="001648EF" w:rsidDel="009E1EDC">
          <w:rPr>
            <w:rStyle w:val="afb"/>
            <w:bCs/>
            <w:iCs/>
            <w:sz w:val="24"/>
            <w:szCs w:val="24"/>
            <w:rPrChange w:id="151" w:author="KuznetsovaNA" w:date="2014-02-25T13:49:00Z">
              <w:rPr>
                <w:rStyle w:val="afb"/>
                <w:bCs/>
                <w:iCs/>
              </w:rPr>
            </w:rPrChange>
          </w:rPr>
          <w:delText>описывается порядок и указываются сведения о месте получения Конкурсной документации, размере платы за нее, если таковая предусмотрена, сроках и порядке внесения платы.</w:delText>
        </w:r>
        <w:r w:rsidRPr="001648EF" w:rsidDel="009E1EDC">
          <w:rPr>
            <w:sz w:val="24"/>
            <w:szCs w:val="24"/>
            <w:rPrChange w:id="152" w:author="KuznetsovaNA" w:date="2014-02-25T13:49:00Z">
              <w:rPr/>
            </w:rPrChange>
          </w:rPr>
          <w:delText>]</w:delText>
        </w:r>
      </w:del>
      <w:r w:rsidRPr="001648EF">
        <w:rPr>
          <w:sz w:val="24"/>
          <w:szCs w:val="24"/>
          <w:rPrChange w:id="153" w:author="KuznetsovaNA" w:date="2014-02-25T13:49:00Z">
            <w:rPr/>
          </w:rPrChange>
        </w:rPr>
        <w:t xml:space="preserve">. </w:t>
      </w:r>
    </w:p>
    <w:p w:rsidR="00E72DEE" w:rsidRDefault="00DA05AA" w:rsidP="00F300FB">
      <w:pPr>
        <w:pStyle w:val="afd"/>
        <w:numPr>
          <w:ilvl w:val="0"/>
          <w:numId w:val="11"/>
        </w:numPr>
        <w:spacing w:before="40" w:line="240" w:lineRule="auto"/>
        <w:rPr>
          <w:ins w:id="154" w:author="KuznetsovaNA" w:date="2014-03-04T09:59:00Z"/>
          <w:sz w:val="24"/>
          <w:szCs w:val="24"/>
        </w:rPr>
      </w:pPr>
      <w:r w:rsidRPr="001648EF">
        <w:rPr>
          <w:sz w:val="24"/>
          <w:szCs w:val="24"/>
          <w:rPrChange w:id="155" w:author="KuznetsovaNA" w:date="2014-02-25T13:49:00Z">
            <w:rPr/>
          </w:rPrChange>
        </w:rPr>
        <w:t>Основные условия заключаемого по результатам конкурса Договора состоят в следующем</w:t>
      </w:r>
      <w:r w:rsidR="00925DD2" w:rsidRPr="001648EF">
        <w:rPr>
          <w:sz w:val="24"/>
          <w:szCs w:val="24"/>
          <w:rPrChange w:id="156" w:author="KuznetsovaNA" w:date="2014-02-25T13:49:00Z">
            <w:rPr/>
          </w:rPrChange>
        </w:rPr>
        <w:t>:</w:t>
      </w:r>
      <w:r w:rsidRPr="001648EF">
        <w:rPr>
          <w:sz w:val="24"/>
          <w:szCs w:val="24"/>
          <w:rPrChange w:id="157" w:author="KuznetsovaNA" w:date="2014-02-25T13:49:00Z">
            <w:rPr/>
          </w:rPrChange>
        </w:rPr>
        <w:t xml:space="preserve"> </w:t>
      </w:r>
    </w:p>
    <w:p w:rsidR="00E72DEE" w:rsidRDefault="00E72DEE" w:rsidP="00E72DEE">
      <w:pPr>
        <w:pStyle w:val="afd"/>
        <w:spacing w:before="40" w:line="240" w:lineRule="auto"/>
        <w:rPr>
          <w:ins w:id="158" w:author="KuznetsovaNA" w:date="2014-03-04T10:00:00Z"/>
          <w:sz w:val="24"/>
          <w:szCs w:val="24"/>
        </w:rPr>
        <w:pPrChange w:id="159" w:author="KuznetsovaNA" w:date="2014-03-04T09:59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ins w:id="160" w:author="KuznetsovaNA" w:date="2014-03-04T09:59:00Z">
        <w:r>
          <w:rPr>
            <w:sz w:val="24"/>
            <w:szCs w:val="24"/>
          </w:rPr>
          <w:t>- количество поставляемого товара:</w:t>
        </w:r>
      </w:ins>
    </w:p>
    <w:tbl>
      <w:tblPr>
        <w:tblW w:w="9387" w:type="dxa"/>
        <w:jc w:val="center"/>
        <w:tblInd w:w="-213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918"/>
        <w:gridCol w:w="1013"/>
        <w:gridCol w:w="5148"/>
        <w:gridCol w:w="1276"/>
        <w:gridCol w:w="1032"/>
        <w:tblGridChange w:id="161">
          <w:tblGrid>
            <w:gridCol w:w="918"/>
            <w:gridCol w:w="1013"/>
            <w:gridCol w:w="5148"/>
            <w:gridCol w:w="1276"/>
            <w:gridCol w:w="1032"/>
          </w:tblGrid>
        </w:tblGridChange>
      </w:tblGrid>
      <w:tr w:rsidR="00E72DEE" w:rsidTr="003E2651">
        <w:trPr>
          <w:trHeight w:val="510"/>
          <w:jc w:val="center"/>
          <w:ins w:id="162" w:author="KuznetsovaNA" w:date="2014-03-04T10:00:00Z"/>
        </w:trPr>
        <w:tc>
          <w:tcPr>
            <w:tcW w:w="9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E72DEE">
            <w:pPr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ins w:id="163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  <w:pPrChange w:id="164" w:author="KuznetsovaNA" w:date="2014-03-04T10:01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  <w:ins w:id="165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№</w:t>
              </w:r>
            </w:ins>
          </w:p>
          <w:p w:rsidR="00E72DEE" w:rsidRDefault="00E72DEE" w:rsidP="00E72DEE">
            <w:pPr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ins w:id="166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  <w:pPrChange w:id="167" w:author="KuznetsovaNA" w:date="2014-03-04T10:01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  <w:ins w:id="168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п</w:t>
              </w:r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  <w:lang w:val="en-US"/>
                </w:rPr>
                <w:t>/</w:t>
              </w:r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п</w:t>
              </w:r>
            </w:ins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Default="00E72DEE" w:rsidP="00E72DE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ns w:id="169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  <w:pPrChange w:id="170" w:author="KuznetsovaNA" w:date="2014-03-04T10:01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  <w:ins w:id="171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Наименование</w:t>
              </w:r>
            </w:ins>
          </w:p>
          <w:p w:rsidR="00E72DEE" w:rsidRDefault="00E72DEE" w:rsidP="003E26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72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E72DE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ns w:id="173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  <w:pPrChange w:id="174" w:author="KuznetsovaNA" w:date="2014-03-04T10:01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  <w:ins w:id="175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Характеристики, требования и комплектация</w:t>
              </w:r>
            </w:ins>
          </w:p>
          <w:p w:rsidR="00E72DEE" w:rsidRDefault="00E72DEE" w:rsidP="003E26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76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E72DE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ns w:id="177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  <w:pPrChange w:id="178" w:author="KuznetsovaNA" w:date="2014-03-04T10:01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  <w:ins w:id="179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Ед. изм.</w:t>
              </w:r>
            </w:ins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E72DE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ns w:id="180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  <w:pPrChange w:id="181" w:author="KuznetsovaNA" w:date="2014-03-04T10:01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  <w:ins w:id="182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Кол-во</w:t>
              </w:r>
            </w:ins>
          </w:p>
        </w:tc>
      </w:tr>
      <w:tr w:rsidR="00E72DEE" w:rsidTr="003E2651">
        <w:trPr>
          <w:trHeight w:val="406"/>
          <w:jc w:val="center"/>
          <w:ins w:id="183" w:author="KuznetsovaNA" w:date="2014-03-04T10:00:00Z"/>
        </w:trPr>
        <w:tc>
          <w:tcPr>
            <w:tcW w:w="9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3E2651">
            <w:pPr>
              <w:spacing w:line="240" w:lineRule="auto"/>
              <w:rPr>
                <w:ins w:id="184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Default="00E72DEE" w:rsidP="003E2651">
            <w:pPr>
              <w:spacing w:line="240" w:lineRule="auto"/>
              <w:rPr>
                <w:ins w:id="185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3E2651">
            <w:pPr>
              <w:spacing w:line="240" w:lineRule="auto"/>
              <w:rPr>
                <w:ins w:id="186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3E2651">
            <w:pPr>
              <w:spacing w:line="240" w:lineRule="auto"/>
              <w:rPr>
                <w:ins w:id="187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3E2651">
            <w:pPr>
              <w:spacing w:line="240" w:lineRule="auto"/>
              <w:rPr>
                <w:ins w:id="188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E72DEE" w:rsidTr="003E2651">
        <w:trPr>
          <w:jc w:val="center"/>
          <w:ins w:id="189" w:author="KuznetsovaNA" w:date="2014-03-04T10:00:00Z"/>
        </w:trPr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Default="00E72DEE" w:rsidP="003E26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90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ins w:id="191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1</w:t>
              </w:r>
            </w:ins>
          </w:p>
        </w:tc>
        <w:tc>
          <w:tcPr>
            <w:tcW w:w="1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Default="00E72DEE" w:rsidP="003E26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92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ins w:id="193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2</w:t>
              </w:r>
            </w:ins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Default="00E72DEE" w:rsidP="003E26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94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ins w:id="195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3</w:t>
              </w:r>
            </w:ins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Default="00E72DEE" w:rsidP="003E26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96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ins w:id="197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4</w:t>
              </w:r>
            </w:ins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Default="00E72DEE" w:rsidP="003E26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98" w:author="KuznetsovaNA" w:date="2014-03-04T10:00:00Z"/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ins w:id="199" w:author="KuznetsovaNA" w:date="2014-03-04T10:00:00Z">
              <w:r>
                <w:rPr>
                  <w:rFonts w:ascii="Times New Roman CYR" w:hAnsi="Times New Roman CYR" w:cs="Times New Roman CYR"/>
                  <w:b/>
                  <w:bCs/>
                  <w:sz w:val="20"/>
                  <w:szCs w:val="20"/>
                </w:rPr>
                <w:t>5</w:t>
              </w:r>
            </w:ins>
          </w:p>
        </w:tc>
      </w:tr>
      <w:tr w:rsidR="00E72DEE" w:rsidRPr="00306D21" w:rsidTr="003E2651">
        <w:trPr>
          <w:jc w:val="center"/>
          <w:ins w:id="200" w:author="KuznetsovaNA" w:date="2014-03-04T10:00:00Z"/>
        </w:trPr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2DEE" w:rsidRPr="00306D21" w:rsidRDefault="00E72DEE" w:rsidP="00E72DEE">
            <w:pPr>
              <w:tabs>
                <w:tab w:val="left" w:pos="185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01" w:author="KuznetsovaNA" w:date="2014-03-04T10:00:00Z"/>
                <w:sz w:val="24"/>
                <w:szCs w:val="24"/>
              </w:rPr>
              <w:pPrChange w:id="202" w:author="KuznetsovaNA" w:date="2014-03-04T10:00:00Z">
                <w:pPr>
                  <w:tabs>
                    <w:tab w:val="left" w:pos="185"/>
                  </w:tabs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03" w:author="KuznetsovaNA" w:date="2014-03-04T10:00:00Z">
              <w:r w:rsidRPr="00306D21">
                <w:rPr>
                  <w:sz w:val="24"/>
                  <w:szCs w:val="24"/>
                </w:rPr>
                <w:t>1</w:t>
              </w:r>
            </w:ins>
          </w:p>
        </w:tc>
        <w:tc>
          <w:tcPr>
            <w:tcW w:w="1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ins w:id="204" w:author="KuznetsovaNA" w:date="2014-03-04T10:00:00Z"/>
                <w:sz w:val="24"/>
                <w:szCs w:val="24"/>
              </w:rPr>
              <w:pPrChange w:id="205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</w:pPr>
              </w:pPrChange>
            </w:pPr>
            <w:ins w:id="206" w:author="KuznetsovaNA" w:date="2014-03-04T10:00:00Z">
              <w:r w:rsidRPr="00306D21">
                <w:rPr>
                  <w:sz w:val="24"/>
                  <w:szCs w:val="24"/>
                </w:rPr>
                <w:t>Бумага</w:t>
              </w:r>
            </w:ins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ins w:id="207" w:author="KuznetsovaNA" w:date="2014-03-04T10:00:00Z"/>
                <w:sz w:val="24"/>
                <w:szCs w:val="24"/>
              </w:rPr>
              <w:pPrChange w:id="208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</w:pPr>
              </w:pPrChange>
            </w:pPr>
            <w:ins w:id="209" w:author="KuznetsovaNA" w:date="2014-03-04T10:00:00Z">
              <w:r w:rsidRPr="00306D21">
                <w:rPr>
                  <w:sz w:val="24"/>
                  <w:szCs w:val="24"/>
                </w:rPr>
                <w:t>А4, 80г/м2 бел. 146-161 СТЕ 500л/пач.</w:t>
              </w:r>
            </w:ins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10" w:author="KuznetsovaNA" w:date="2014-03-04T10:00:00Z"/>
                <w:sz w:val="24"/>
                <w:szCs w:val="24"/>
              </w:rPr>
              <w:pPrChange w:id="211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12" w:author="KuznetsovaNA" w:date="2014-03-04T10:00:00Z">
              <w:r w:rsidRPr="00306D21">
                <w:rPr>
                  <w:sz w:val="24"/>
                  <w:szCs w:val="24"/>
                </w:rPr>
                <w:t>пач</w:t>
              </w:r>
            </w:ins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13" w:author="KuznetsovaNA" w:date="2014-03-04T10:00:00Z"/>
                <w:sz w:val="24"/>
                <w:szCs w:val="24"/>
              </w:rPr>
              <w:pPrChange w:id="214" w:author="KuznetsovaNA" w:date="2014-03-04T10:01:00Z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15" w:author="KuznetsovaNA" w:date="2014-03-04T10:00:00Z">
              <w:r w:rsidRPr="00306D21">
                <w:rPr>
                  <w:sz w:val="24"/>
                  <w:szCs w:val="24"/>
                </w:rPr>
                <w:t>3800</w:t>
              </w:r>
            </w:ins>
          </w:p>
        </w:tc>
      </w:tr>
      <w:tr w:rsidR="00E72DEE" w:rsidRPr="00306D21" w:rsidTr="003E2651">
        <w:trPr>
          <w:jc w:val="center"/>
          <w:ins w:id="216" w:author="KuznetsovaNA" w:date="2014-03-04T10:00:00Z"/>
        </w:trPr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tabs>
                <w:tab w:val="left" w:pos="185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17" w:author="KuznetsovaNA" w:date="2014-03-04T10:00:00Z"/>
                <w:sz w:val="24"/>
                <w:szCs w:val="24"/>
              </w:rPr>
              <w:pPrChange w:id="218" w:author="KuznetsovaNA" w:date="2014-03-04T10:00:00Z">
                <w:pPr>
                  <w:tabs>
                    <w:tab w:val="left" w:pos="185"/>
                  </w:tabs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19" w:author="KuznetsovaNA" w:date="2014-03-04T10:00:00Z">
              <w:r w:rsidRPr="00306D21">
                <w:rPr>
                  <w:sz w:val="24"/>
                  <w:szCs w:val="24"/>
                </w:rPr>
                <w:t>2</w:t>
              </w:r>
            </w:ins>
          </w:p>
        </w:tc>
        <w:tc>
          <w:tcPr>
            <w:tcW w:w="1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ins w:id="220" w:author="KuznetsovaNA" w:date="2014-03-04T10:00:00Z"/>
                <w:sz w:val="24"/>
                <w:szCs w:val="24"/>
              </w:rPr>
              <w:pPrChange w:id="221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</w:pPr>
              </w:pPrChange>
            </w:pPr>
            <w:ins w:id="222" w:author="KuznetsovaNA" w:date="2014-03-04T10:00:00Z">
              <w:r w:rsidRPr="00306D21">
                <w:rPr>
                  <w:sz w:val="24"/>
                  <w:szCs w:val="24"/>
                </w:rPr>
                <w:t>Бумага</w:t>
              </w:r>
            </w:ins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ins w:id="223" w:author="KuznetsovaNA" w:date="2014-03-04T10:00:00Z"/>
                <w:sz w:val="24"/>
                <w:szCs w:val="24"/>
              </w:rPr>
              <w:pPrChange w:id="224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</w:pPr>
              </w:pPrChange>
            </w:pPr>
            <w:ins w:id="225" w:author="KuznetsovaNA" w:date="2014-03-04T10:00:00Z">
              <w:r w:rsidRPr="00306D21">
                <w:rPr>
                  <w:sz w:val="24"/>
                  <w:szCs w:val="24"/>
                </w:rPr>
                <w:t xml:space="preserve">А3, 80г/м2 бел. 96%, </w:t>
              </w:r>
              <w:r w:rsidRPr="00306D21">
                <w:rPr>
                  <w:sz w:val="24"/>
                  <w:szCs w:val="24"/>
                  <w:lang w:val="en-US"/>
                </w:rPr>
                <w:t>ISO</w:t>
              </w:r>
              <w:r w:rsidRPr="00306D21">
                <w:rPr>
                  <w:sz w:val="24"/>
                  <w:szCs w:val="24"/>
                </w:rPr>
                <w:t>, 500л/пач.</w:t>
              </w:r>
            </w:ins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26" w:author="KuznetsovaNA" w:date="2014-03-04T10:00:00Z"/>
                <w:sz w:val="24"/>
                <w:szCs w:val="24"/>
              </w:rPr>
              <w:pPrChange w:id="227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28" w:author="KuznetsovaNA" w:date="2014-03-04T10:00:00Z">
              <w:r w:rsidRPr="00306D21">
                <w:rPr>
                  <w:sz w:val="24"/>
                  <w:szCs w:val="24"/>
                </w:rPr>
                <w:t>пач</w:t>
              </w:r>
            </w:ins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29" w:author="KuznetsovaNA" w:date="2014-03-04T10:00:00Z"/>
                <w:sz w:val="24"/>
                <w:szCs w:val="24"/>
              </w:rPr>
              <w:pPrChange w:id="230" w:author="KuznetsovaNA" w:date="2014-03-04T10:01:00Z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31" w:author="KuznetsovaNA" w:date="2014-03-04T10:00:00Z">
              <w:r w:rsidRPr="00306D21">
                <w:rPr>
                  <w:sz w:val="24"/>
                  <w:szCs w:val="24"/>
                </w:rPr>
                <w:t>10</w:t>
              </w:r>
            </w:ins>
          </w:p>
        </w:tc>
      </w:tr>
      <w:tr w:rsidR="00E72DEE" w:rsidRPr="00306D21" w:rsidTr="003E2651">
        <w:trPr>
          <w:jc w:val="center"/>
          <w:ins w:id="232" w:author="KuznetsovaNA" w:date="2014-03-04T10:00:00Z"/>
        </w:trPr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tabs>
                <w:tab w:val="left" w:pos="185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33" w:author="KuznetsovaNA" w:date="2014-03-04T10:00:00Z"/>
                <w:sz w:val="24"/>
                <w:szCs w:val="24"/>
              </w:rPr>
              <w:pPrChange w:id="234" w:author="KuznetsovaNA" w:date="2014-03-04T10:00:00Z">
                <w:pPr>
                  <w:tabs>
                    <w:tab w:val="left" w:pos="185"/>
                  </w:tabs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35" w:author="KuznetsovaNA" w:date="2014-03-04T10:00:00Z">
              <w:r w:rsidRPr="00306D21">
                <w:rPr>
                  <w:sz w:val="24"/>
                  <w:szCs w:val="24"/>
                </w:rPr>
                <w:t>3</w:t>
              </w:r>
            </w:ins>
          </w:p>
        </w:tc>
        <w:tc>
          <w:tcPr>
            <w:tcW w:w="1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ins w:id="236" w:author="KuznetsovaNA" w:date="2014-03-04T10:00:00Z"/>
                <w:sz w:val="24"/>
                <w:szCs w:val="24"/>
              </w:rPr>
              <w:pPrChange w:id="237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</w:pPr>
              </w:pPrChange>
            </w:pPr>
            <w:ins w:id="238" w:author="KuznetsovaNA" w:date="2014-03-04T10:00:00Z">
              <w:r w:rsidRPr="00306D21">
                <w:rPr>
                  <w:sz w:val="24"/>
                  <w:szCs w:val="24"/>
                </w:rPr>
                <w:t>Бумага</w:t>
              </w:r>
            </w:ins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ins w:id="239" w:author="KuznetsovaNA" w:date="2014-03-04T10:00:00Z"/>
                <w:sz w:val="24"/>
                <w:szCs w:val="24"/>
              </w:rPr>
              <w:pPrChange w:id="240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</w:pPr>
              </w:pPrChange>
            </w:pPr>
            <w:ins w:id="241" w:author="KuznetsovaNA" w:date="2014-03-04T10:00:00Z">
              <w:r w:rsidRPr="00306D21">
                <w:rPr>
                  <w:sz w:val="24"/>
                  <w:szCs w:val="24"/>
                </w:rPr>
                <w:t>Рулонная А1 для плоттера</w:t>
              </w:r>
              <w:r>
                <w:rPr>
                  <w:sz w:val="24"/>
                  <w:szCs w:val="24"/>
                </w:rPr>
                <w:t xml:space="preserve"> (1067мм*45,7м)</w:t>
              </w:r>
            </w:ins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42" w:author="KuznetsovaNA" w:date="2014-03-04T10:00:00Z"/>
                <w:sz w:val="24"/>
                <w:szCs w:val="24"/>
              </w:rPr>
              <w:pPrChange w:id="243" w:author="KuznetsovaNA" w:date="2014-03-04T10:00:00Z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44" w:author="KuznetsovaNA" w:date="2014-03-04T10:00:00Z">
              <w:r>
                <w:rPr>
                  <w:sz w:val="24"/>
                  <w:szCs w:val="24"/>
                </w:rPr>
                <w:t>рул</w:t>
              </w:r>
            </w:ins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ns w:id="245" w:author="KuznetsovaNA" w:date="2014-03-04T10:00:00Z"/>
                <w:sz w:val="24"/>
                <w:szCs w:val="24"/>
              </w:rPr>
              <w:pPrChange w:id="246" w:author="KuznetsovaNA" w:date="2014-03-04T10:01:00Z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</w:pPrChange>
            </w:pPr>
            <w:ins w:id="247" w:author="KuznetsovaNA" w:date="2014-03-04T10:00:00Z">
              <w:r>
                <w:rPr>
                  <w:sz w:val="24"/>
                  <w:szCs w:val="24"/>
                </w:rPr>
                <w:t>7</w:t>
              </w:r>
            </w:ins>
          </w:p>
        </w:tc>
      </w:tr>
      <w:tr w:rsidR="00E72DEE" w:rsidRPr="00306D21" w:rsidTr="003E2651">
        <w:trPr>
          <w:jc w:val="center"/>
          <w:ins w:id="248" w:author="KuznetsovaNA" w:date="2014-03-04T10:00:00Z"/>
        </w:trPr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tabs>
                <w:tab w:val="left" w:pos="185"/>
              </w:tabs>
              <w:autoSpaceDE w:val="0"/>
              <w:autoSpaceDN w:val="0"/>
              <w:adjustRightInd w:val="0"/>
              <w:ind w:firstLine="0"/>
              <w:jc w:val="center"/>
              <w:rPr>
                <w:ins w:id="249" w:author="KuznetsovaNA" w:date="2014-03-04T10:00:00Z"/>
                <w:sz w:val="24"/>
                <w:szCs w:val="24"/>
              </w:rPr>
              <w:pPrChange w:id="250" w:author="KuznetsovaNA" w:date="2014-03-04T10:00:00Z">
                <w:pPr>
                  <w:tabs>
                    <w:tab w:val="left" w:pos="185"/>
                  </w:tabs>
                  <w:autoSpaceDE w:val="0"/>
                  <w:autoSpaceDN w:val="0"/>
                  <w:adjustRightInd w:val="0"/>
                  <w:jc w:val="center"/>
                </w:pPr>
              </w:pPrChange>
            </w:pPr>
            <w:ins w:id="251" w:author="KuznetsovaNA" w:date="2014-03-04T10:00:00Z">
              <w:r>
                <w:rPr>
                  <w:sz w:val="24"/>
                  <w:szCs w:val="24"/>
                </w:rPr>
                <w:t>4</w:t>
              </w:r>
            </w:ins>
          </w:p>
        </w:tc>
        <w:tc>
          <w:tcPr>
            <w:tcW w:w="1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ind w:firstLine="0"/>
              <w:rPr>
                <w:ins w:id="252" w:author="KuznetsovaNA" w:date="2014-03-04T10:00:00Z"/>
                <w:sz w:val="24"/>
                <w:szCs w:val="24"/>
              </w:rPr>
              <w:pPrChange w:id="253" w:author="KuznetsovaNA" w:date="2014-03-04T10:00:00Z">
                <w:pPr>
                  <w:autoSpaceDE w:val="0"/>
                  <w:autoSpaceDN w:val="0"/>
                  <w:adjustRightInd w:val="0"/>
                </w:pPr>
              </w:pPrChange>
            </w:pPr>
            <w:ins w:id="254" w:author="KuznetsovaNA" w:date="2014-03-04T10:00:00Z">
              <w:r w:rsidRPr="00306D21">
                <w:rPr>
                  <w:sz w:val="24"/>
                  <w:szCs w:val="24"/>
                </w:rPr>
                <w:t>Бумага</w:t>
              </w:r>
            </w:ins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ind w:firstLine="0"/>
              <w:rPr>
                <w:ins w:id="255" w:author="KuznetsovaNA" w:date="2014-03-04T10:00:00Z"/>
                <w:sz w:val="24"/>
                <w:szCs w:val="24"/>
              </w:rPr>
              <w:pPrChange w:id="256" w:author="KuznetsovaNA" w:date="2014-03-04T10:00:00Z">
                <w:pPr>
                  <w:autoSpaceDE w:val="0"/>
                  <w:autoSpaceDN w:val="0"/>
                  <w:adjustRightInd w:val="0"/>
                </w:pPr>
              </w:pPrChange>
            </w:pPr>
            <w:ins w:id="257" w:author="KuznetsovaNA" w:date="2014-03-04T10:00:00Z">
              <w:r w:rsidRPr="00306D21">
                <w:rPr>
                  <w:sz w:val="24"/>
                  <w:szCs w:val="24"/>
                </w:rPr>
                <w:t>Рулонная А1 для плоттера</w:t>
              </w:r>
              <w:r>
                <w:rPr>
                  <w:sz w:val="24"/>
                  <w:szCs w:val="24"/>
                </w:rPr>
                <w:t xml:space="preserve"> (420мм*45,7м)</w:t>
              </w:r>
            </w:ins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ind w:firstLine="0"/>
              <w:jc w:val="center"/>
              <w:rPr>
                <w:ins w:id="258" w:author="KuznetsovaNA" w:date="2014-03-04T10:00:00Z"/>
                <w:sz w:val="24"/>
                <w:szCs w:val="24"/>
              </w:rPr>
              <w:pPrChange w:id="259" w:author="KuznetsovaNA" w:date="2014-03-04T10:00:00Z">
                <w:pPr>
                  <w:autoSpaceDE w:val="0"/>
                  <w:autoSpaceDN w:val="0"/>
                  <w:adjustRightInd w:val="0"/>
                  <w:jc w:val="center"/>
                </w:pPr>
              </w:pPrChange>
            </w:pPr>
            <w:ins w:id="260" w:author="KuznetsovaNA" w:date="2014-03-04T10:00:00Z">
              <w:r>
                <w:rPr>
                  <w:sz w:val="24"/>
                  <w:szCs w:val="24"/>
                </w:rPr>
                <w:t>рул</w:t>
              </w:r>
            </w:ins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DEE" w:rsidRPr="00306D21" w:rsidRDefault="00E72DEE" w:rsidP="00E72DEE">
            <w:pPr>
              <w:autoSpaceDE w:val="0"/>
              <w:autoSpaceDN w:val="0"/>
              <w:adjustRightInd w:val="0"/>
              <w:ind w:firstLine="0"/>
              <w:jc w:val="center"/>
              <w:rPr>
                <w:ins w:id="261" w:author="KuznetsovaNA" w:date="2014-03-04T10:00:00Z"/>
                <w:sz w:val="24"/>
                <w:szCs w:val="24"/>
              </w:rPr>
              <w:pPrChange w:id="262" w:author="KuznetsovaNA" w:date="2014-03-04T10:01:00Z">
                <w:pPr>
                  <w:autoSpaceDE w:val="0"/>
                  <w:autoSpaceDN w:val="0"/>
                  <w:adjustRightInd w:val="0"/>
                  <w:jc w:val="center"/>
                </w:pPr>
              </w:pPrChange>
            </w:pPr>
            <w:ins w:id="263" w:author="KuznetsovaNA" w:date="2014-03-04T10:00:00Z">
              <w:r>
                <w:rPr>
                  <w:sz w:val="24"/>
                  <w:szCs w:val="24"/>
                </w:rPr>
                <w:t>14</w:t>
              </w:r>
            </w:ins>
          </w:p>
        </w:tc>
      </w:tr>
    </w:tbl>
    <w:p w:rsidR="00E72DEE" w:rsidRDefault="00E72DEE" w:rsidP="00E72DEE">
      <w:pPr>
        <w:pStyle w:val="afd"/>
        <w:spacing w:before="40" w:line="240" w:lineRule="auto"/>
        <w:ind w:firstLine="567"/>
        <w:rPr>
          <w:ins w:id="264" w:author="KuznetsovaNA" w:date="2014-03-04T10:01:00Z"/>
          <w:rFonts w:ascii="Times New Roman CYR" w:hAnsi="Times New Roman CYR" w:cs="Times New Roman CYR"/>
          <w:sz w:val="26"/>
          <w:szCs w:val="26"/>
        </w:rPr>
        <w:pPrChange w:id="265" w:author="KuznetsovaNA" w:date="2014-03-04T10:02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ins w:id="266" w:author="KuznetsovaNA" w:date="2014-03-04T10:01:00Z">
        <w:r>
          <w:rPr>
            <w:sz w:val="24"/>
            <w:szCs w:val="24"/>
          </w:rPr>
          <w:t xml:space="preserve">- </w:t>
        </w:r>
        <w:r>
          <w:rPr>
            <w:rFonts w:ascii="Times New Roman CYR" w:hAnsi="Times New Roman CYR" w:cs="Times New Roman CYR"/>
            <w:sz w:val="26"/>
            <w:szCs w:val="26"/>
          </w:rPr>
          <w:t>Место поставки: Центральный склад ОАО «Тываэнерго» 667004 г. Кызыл ул. Колхозная,</w:t>
        </w:r>
      </w:ins>
      <w:ins w:id="267" w:author="KuznetsovaNA" w:date="2014-03-04T10:02:00Z">
        <w:r>
          <w:rPr>
            <w:rFonts w:ascii="Times New Roman CYR" w:hAnsi="Times New Roman CYR" w:cs="Times New Roman CYR"/>
            <w:sz w:val="26"/>
            <w:szCs w:val="26"/>
          </w:rPr>
          <w:t xml:space="preserve"> </w:t>
        </w:r>
      </w:ins>
      <w:ins w:id="268" w:author="KuznetsovaNA" w:date="2014-03-04T10:01:00Z">
        <w:r>
          <w:rPr>
            <w:rFonts w:ascii="Times New Roman CYR" w:hAnsi="Times New Roman CYR" w:cs="Times New Roman CYR"/>
            <w:sz w:val="26"/>
            <w:szCs w:val="26"/>
          </w:rPr>
          <w:t>2</w:t>
        </w:r>
      </w:ins>
      <w:ins w:id="269" w:author="KuznetsovaNA" w:date="2014-03-04T10:02:00Z">
        <w:r>
          <w:rPr>
            <w:rFonts w:ascii="Times New Roman CYR" w:hAnsi="Times New Roman CYR" w:cs="Times New Roman CYR"/>
            <w:sz w:val="26"/>
            <w:szCs w:val="26"/>
          </w:rPr>
          <w:t>.</w:t>
        </w:r>
      </w:ins>
    </w:p>
    <w:p w:rsidR="00E72DEE" w:rsidRDefault="00E72DEE" w:rsidP="00E72DEE">
      <w:pPr>
        <w:pStyle w:val="afd"/>
        <w:spacing w:before="40" w:line="240" w:lineRule="auto"/>
        <w:ind w:firstLine="567"/>
        <w:rPr>
          <w:ins w:id="270" w:author="KuznetsovaNA" w:date="2014-03-04T09:59:00Z"/>
          <w:sz w:val="24"/>
          <w:szCs w:val="24"/>
        </w:rPr>
        <w:pPrChange w:id="271" w:author="KuznetsovaNA" w:date="2014-03-04T10:02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ins w:id="272" w:author="KuznetsovaNA" w:date="2014-03-04T10:01:00Z">
        <w:r>
          <w:rPr>
            <w:rFonts w:ascii="Times New Roman CYR" w:hAnsi="Times New Roman CYR" w:cs="Times New Roman CYR"/>
            <w:sz w:val="26"/>
            <w:szCs w:val="26"/>
          </w:rPr>
          <w:t xml:space="preserve">- Поставка </w:t>
        </w:r>
        <w:r w:rsidRPr="001441EA">
          <w:rPr>
            <w:rFonts w:ascii="Times New Roman CYR" w:hAnsi="Times New Roman CYR" w:cs="Times New Roman CYR"/>
            <w:sz w:val="26"/>
            <w:szCs w:val="26"/>
          </w:rPr>
          <w:t>канцеляр</w:t>
        </w:r>
        <w:r>
          <w:rPr>
            <w:rFonts w:ascii="Times New Roman CYR" w:hAnsi="Times New Roman CYR" w:cs="Times New Roman CYR"/>
            <w:sz w:val="26"/>
            <w:szCs w:val="26"/>
          </w:rPr>
          <w:t>ск</w:t>
        </w:r>
        <w:r w:rsidRPr="001441EA">
          <w:rPr>
            <w:rFonts w:ascii="Times New Roman CYR" w:hAnsi="Times New Roman CYR" w:cs="Times New Roman CYR"/>
            <w:sz w:val="26"/>
            <w:szCs w:val="26"/>
          </w:rPr>
          <w:t>и</w:t>
        </w:r>
        <w:r>
          <w:rPr>
            <w:rFonts w:ascii="Times New Roman CYR" w:hAnsi="Times New Roman CYR" w:cs="Times New Roman CYR"/>
            <w:sz w:val="26"/>
            <w:szCs w:val="26"/>
          </w:rPr>
          <w:t>х товаров осуществляется транспортным средством поставщика до склада заказчика</w:t>
        </w:r>
      </w:ins>
      <w:ins w:id="273" w:author="KuznetsovaNA" w:date="2014-03-04T10:02:00Z">
        <w:r>
          <w:rPr>
            <w:rFonts w:ascii="Times New Roman CYR" w:hAnsi="Times New Roman CYR" w:cs="Times New Roman CYR"/>
            <w:sz w:val="26"/>
            <w:szCs w:val="26"/>
          </w:rPr>
          <w:t>.</w:t>
        </w:r>
      </w:ins>
    </w:p>
    <w:p w:rsidR="00DA05AA" w:rsidRPr="001648EF" w:rsidDel="00E72DEE" w:rsidRDefault="00DA05AA" w:rsidP="00E72DEE">
      <w:pPr>
        <w:pStyle w:val="afd"/>
        <w:spacing w:before="40" w:line="240" w:lineRule="auto"/>
        <w:ind w:left="567"/>
        <w:rPr>
          <w:del w:id="274" w:author="KuznetsovaNA" w:date="2014-03-04T10:02:00Z"/>
          <w:sz w:val="24"/>
          <w:szCs w:val="24"/>
          <w:rPrChange w:id="275" w:author="KuznetsovaNA" w:date="2014-02-25T13:49:00Z">
            <w:rPr>
              <w:del w:id="276" w:author="KuznetsovaNA" w:date="2014-03-04T10:02:00Z"/>
            </w:rPr>
          </w:rPrChange>
        </w:rPr>
        <w:pPrChange w:id="277" w:author="KuznetsovaNA" w:date="2014-03-04T09:59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del w:id="278" w:author="KuznetsovaNA" w:date="2014-03-04T10:02:00Z">
        <w:r w:rsidRPr="001648EF" w:rsidDel="00E72DEE">
          <w:rPr>
            <w:sz w:val="24"/>
            <w:szCs w:val="24"/>
            <w:rPrChange w:id="279" w:author="KuznetsovaNA" w:date="2014-02-25T13:49:00Z">
              <w:rPr/>
            </w:rPrChange>
          </w:rPr>
          <w:delText>[</w:delText>
        </w:r>
        <w:r w:rsidR="00925DD2" w:rsidRPr="001648EF" w:rsidDel="00E72DEE">
          <w:rPr>
            <w:rStyle w:val="afb"/>
            <w:bCs/>
            <w:iCs/>
            <w:sz w:val="24"/>
            <w:szCs w:val="24"/>
            <w:rPrChange w:id="280" w:author="KuznetsovaNA" w:date="2014-02-25T13:49:00Z">
              <w:rPr>
                <w:rStyle w:val="afb"/>
                <w:bCs/>
                <w:iCs/>
              </w:rPr>
            </w:rPrChange>
          </w:rPr>
          <w:delText xml:space="preserve">ВАЖНО: прописываются обязательные к указанию условия: (а) количество поставляемого товара, объема выполняемых работ, оказываемых услуг; (б) место поставки товара, выполнения работ, оказания услуг. Дополнительно могут быть указаны иные </w:delText>
        </w:r>
        <w:r w:rsidRPr="001648EF" w:rsidDel="00E72DEE">
          <w:rPr>
            <w:rStyle w:val="afb"/>
            <w:bCs/>
            <w:iCs/>
            <w:sz w:val="24"/>
            <w:szCs w:val="24"/>
            <w:rPrChange w:id="281" w:author="KuznetsovaNA" w:date="2014-02-25T13:49:00Z">
              <w:rPr>
                <w:rStyle w:val="afb"/>
                <w:bCs/>
                <w:iCs/>
              </w:rPr>
            </w:rPrChange>
          </w:rPr>
          <w:delText>существенные условия Договора, как то: условия поставки, порядок осуществления платежей, требования к гарантийному сроку и т.п.</w:delText>
        </w:r>
        <w:r w:rsidRPr="001648EF" w:rsidDel="00E72DEE">
          <w:rPr>
            <w:sz w:val="24"/>
            <w:szCs w:val="24"/>
            <w:rPrChange w:id="282" w:author="KuznetsovaNA" w:date="2014-02-25T13:49:00Z">
              <w:rPr/>
            </w:rPrChange>
          </w:rPr>
          <w:delText>].</w:delText>
        </w:r>
      </w:del>
    </w:p>
    <w:p w:rsidR="00E72DEE" w:rsidRDefault="00DA05AA" w:rsidP="00F300FB">
      <w:pPr>
        <w:pStyle w:val="afd"/>
        <w:numPr>
          <w:ilvl w:val="0"/>
          <w:numId w:val="11"/>
        </w:numPr>
        <w:spacing w:before="40" w:line="240" w:lineRule="auto"/>
        <w:rPr>
          <w:ins w:id="283" w:author="KuznetsovaNA" w:date="2014-03-04T10:05:00Z"/>
          <w:sz w:val="24"/>
          <w:szCs w:val="24"/>
        </w:rPr>
      </w:pPr>
      <w:r w:rsidRPr="001648EF">
        <w:rPr>
          <w:sz w:val="24"/>
          <w:szCs w:val="24"/>
          <w:rPrChange w:id="284" w:author="KuznetsovaNA" w:date="2014-02-25T13:49:00Z">
            <w:rPr/>
          </w:rPrChange>
        </w:rPr>
        <w:t xml:space="preserve">Участником конкурса может быть любой поставщик. Претендовать на победу в данном конкурсе может Участник, отвечающий следующим требованиям: </w:t>
      </w:r>
    </w:p>
    <w:p w:rsidR="00E72DEE" w:rsidRPr="00E72DEE" w:rsidRDefault="00E72DEE" w:rsidP="00E72DEE">
      <w:pPr>
        <w:pStyle w:val="aff9"/>
        <w:widowControl w:val="0"/>
        <w:spacing w:after="0" w:line="240" w:lineRule="auto"/>
        <w:ind w:left="34" w:firstLine="533"/>
        <w:jc w:val="both"/>
        <w:rPr>
          <w:ins w:id="285" w:author="KuznetsovaNA" w:date="2014-03-04T10:05:00Z"/>
          <w:rFonts w:ascii="Times New Roman" w:hAnsi="Times New Roman"/>
          <w:sz w:val="24"/>
          <w:szCs w:val="24"/>
          <w:rPrChange w:id="286" w:author="KuznetsovaNA" w:date="2014-03-04T10:06:00Z">
            <w:rPr>
              <w:ins w:id="287" w:author="KuznetsovaNA" w:date="2014-03-04T10:05:00Z"/>
              <w:rFonts w:ascii="Times New Roman" w:hAnsi="Times New Roman"/>
              <w:sz w:val="20"/>
              <w:szCs w:val="20"/>
            </w:rPr>
          </w:rPrChange>
        </w:rPr>
        <w:pPrChange w:id="288" w:author="KuznetsovaNA" w:date="2014-03-04T10:07:00Z">
          <w:pPr>
            <w:pStyle w:val="aff9"/>
            <w:widowControl w:val="0"/>
            <w:numPr>
              <w:ilvl w:val="1"/>
              <w:numId w:val="19"/>
            </w:numPr>
            <w:tabs>
              <w:tab w:val="num" w:pos="318"/>
            </w:tabs>
            <w:spacing w:after="0" w:line="240" w:lineRule="auto"/>
            <w:ind w:left="873" w:hanging="360"/>
            <w:jc w:val="both"/>
          </w:pPr>
        </w:pPrChange>
      </w:pPr>
      <w:ins w:id="289" w:author="KuznetsovaNA" w:date="2014-03-04T10:05:00Z">
        <w:r w:rsidRPr="00E72DEE">
          <w:rPr>
            <w:sz w:val="24"/>
            <w:szCs w:val="24"/>
          </w:rPr>
          <w:t>-</w:t>
        </w:r>
        <w:r w:rsidRPr="00E72DEE">
          <w:rPr>
            <w:sz w:val="24"/>
            <w:szCs w:val="24"/>
            <w:rPrChange w:id="290" w:author="KuznetsovaNA" w:date="2014-03-04T10:06:00Z">
              <w:rPr>
                <w:sz w:val="20"/>
                <w:szCs w:val="20"/>
              </w:rPr>
            </w:rPrChange>
          </w:rPr>
          <w:t xml:space="preserve"> </w:t>
        </w:r>
        <w:r w:rsidRPr="00E72DEE">
          <w:rPr>
            <w:rFonts w:ascii="Times New Roman" w:hAnsi="Times New Roman"/>
            <w:sz w:val="24"/>
            <w:szCs w:val="24"/>
            <w:rPrChange w:id="291" w:author="KuznetsovaNA" w:date="2014-03-04T10:06:00Z">
              <w:rPr>
                <w:rFonts w:ascii="Times New Roman" w:hAnsi="Times New Roman"/>
                <w:sz w:val="20"/>
                <w:szCs w:val="20"/>
              </w:rPr>
            </w:rPrChange>
          </w:rPr>
          <w:t>Обладать гражданской правоспособностью в полном объеме для заключения и исполнения договора</w:t>
        </w:r>
      </w:ins>
      <w:ins w:id="292" w:author="KuznetsovaNA" w:date="2014-03-04T10:06:00Z">
        <w:r w:rsidRPr="00E72DEE">
          <w:rPr>
            <w:rFonts w:ascii="Times New Roman" w:hAnsi="Times New Roman"/>
            <w:sz w:val="24"/>
            <w:szCs w:val="24"/>
            <w:rPrChange w:id="293" w:author="KuznetsovaNA" w:date="2014-03-04T10:06:00Z">
              <w:rPr>
                <w:rFonts w:ascii="Times New Roman" w:hAnsi="Times New Roman"/>
                <w:sz w:val="20"/>
                <w:szCs w:val="20"/>
              </w:rPr>
            </w:rPrChange>
          </w:rPr>
          <w:t>;</w:t>
        </w:r>
      </w:ins>
    </w:p>
    <w:p w:rsidR="00E72DEE" w:rsidRPr="00E72DEE" w:rsidRDefault="00E72DEE" w:rsidP="00E72DEE">
      <w:pPr>
        <w:pStyle w:val="afd"/>
        <w:spacing w:before="40" w:line="240" w:lineRule="auto"/>
        <w:ind w:firstLine="567"/>
        <w:rPr>
          <w:ins w:id="294" w:author="KuznetsovaNA" w:date="2014-03-04T10:06:00Z"/>
          <w:sz w:val="24"/>
          <w:szCs w:val="24"/>
          <w:rPrChange w:id="295" w:author="KuznetsovaNA" w:date="2014-03-04T10:06:00Z">
            <w:rPr>
              <w:ins w:id="296" w:author="KuznetsovaNA" w:date="2014-03-04T10:06:00Z"/>
              <w:sz w:val="20"/>
            </w:rPr>
          </w:rPrChange>
        </w:rPr>
        <w:pPrChange w:id="297" w:author="KuznetsovaNA" w:date="2014-03-04T10:07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ins w:id="298" w:author="KuznetsovaNA" w:date="2014-03-04T10:05:00Z">
        <w:r w:rsidRPr="00E72DEE">
          <w:rPr>
            <w:sz w:val="24"/>
            <w:szCs w:val="24"/>
          </w:rPr>
          <w:t xml:space="preserve">- </w:t>
        </w:r>
      </w:ins>
      <w:ins w:id="299" w:author="KuznetsovaNA" w:date="2014-03-04T10:06:00Z">
        <w:r w:rsidRPr="00E72DEE">
          <w:rPr>
            <w:sz w:val="24"/>
            <w:szCs w:val="24"/>
            <w:rPrChange w:id="300" w:author="KuznetsovaNA" w:date="2014-03-04T10:06:00Z">
              <w:rPr>
                <w:sz w:val="20"/>
              </w:rPr>
            </w:rPrChange>
          </w:rPr>
  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</w:r>
      </w:ins>
    </w:p>
    <w:p w:rsidR="00E72DEE" w:rsidRPr="00E72DEE" w:rsidRDefault="00E72DEE" w:rsidP="00E72DEE">
      <w:pPr>
        <w:pStyle w:val="afd"/>
        <w:spacing w:before="40" w:line="240" w:lineRule="auto"/>
        <w:ind w:left="34" w:firstLine="533"/>
        <w:rPr>
          <w:ins w:id="301" w:author="KuznetsovaNA" w:date="2014-03-04T10:06:00Z"/>
          <w:sz w:val="24"/>
          <w:szCs w:val="24"/>
          <w:rPrChange w:id="302" w:author="KuznetsovaNA" w:date="2014-03-04T10:06:00Z">
            <w:rPr>
              <w:ins w:id="303" w:author="KuznetsovaNA" w:date="2014-03-04T10:06:00Z"/>
              <w:sz w:val="20"/>
            </w:rPr>
          </w:rPrChange>
        </w:rPr>
        <w:pPrChange w:id="304" w:author="KuznetsovaNA" w:date="2014-03-04T10:07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ins w:id="305" w:author="KuznetsovaNA" w:date="2014-03-04T10:06:00Z">
        <w:r w:rsidRPr="00E72DEE">
          <w:rPr>
            <w:sz w:val="24"/>
            <w:szCs w:val="24"/>
            <w:rPrChange w:id="306" w:author="KuznetsovaNA" w:date="2014-03-04T10:06:00Z">
              <w:rPr>
                <w:sz w:val="20"/>
              </w:rPr>
            </w:rPrChange>
          </w:rPr>
          <w:t>- Отсутствие рекламаций вследствие неисполнения договорных обязательств перед ОАО "МРСК Сибири", ОАО «Тываэнерго»;</w:t>
        </w:r>
      </w:ins>
    </w:p>
    <w:p w:rsidR="00E72DEE" w:rsidRPr="00E72DEE" w:rsidRDefault="00E72DEE" w:rsidP="00E72DEE">
      <w:pPr>
        <w:pStyle w:val="afd"/>
        <w:spacing w:before="40" w:line="240" w:lineRule="auto"/>
        <w:ind w:firstLine="567"/>
        <w:rPr>
          <w:ins w:id="307" w:author="KuznetsovaNA" w:date="2014-03-04T10:05:00Z"/>
          <w:sz w:val="24"/>
          <w:szCs w:val="24"/>
        </w:rPr>
        <w:pPrChange w:id="308" w:author="KuznetsovaNA" w:date="2014-03-04T10:07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ins w:id="309" w:author="KuznetsovaNA" w:date="2014-03-04T10:06:00Z">
        <w:r w:rsidRPr="00E72DEE">
          <w:rPr>
            <w:sz w:val="24"/>
            <w:szCs w:val="24"/>
            <w:rPrChange w:id="310" w:author="KuznetsovaNA" w:date="2014-03-04T10:06:00Z">
              <w:rPr>
                <w:sz w:val="20"/>
              </w:rPr>
            </w:rPrChange>
          </w:rPr>
          <w:t>- Не должен находиться в реестре недобросовестных поставщиков.</w:t>
        </w:r>
      </w:ins>
    </w:p>
    <w:p w:rsidR="004C3F66" w:rsidRPr="001648EF" w:rsidDel="00E72DEE" w:rsidRDefault="00DA05AA" w:rsidP="00E72DEE">
      <w:pPr>
        <w:pStyle w:val="afd"/>
        <w:spacing w:before="40" w:line="240" w:lineRule="auto"/>
        <w:ind w:left="567"/>
        <w:rPr>
          <w:del w:id="311" w:author="KuznetsovaNA" w:date="2014-03-04T10:07:00Z"/>
          <w:sz w:val="24"/>
          <w:szCs w:val="24"/>
          <w:rPrChange w:id="312" w:author="KuznetsovaNA" w:date="2014-02-25T13:49:00Z">
            <w:rPr>
              <w:del w:id="313" w:author="KuznetsovaNA" w:date="2014-03-04T10:07:00Z"/>
            </w:rPr>
          </w:rPrChange>
        </w:rPr>
        <w:pPrChange w:id="314" w:author="KuznetsovaNA" w:date="2014-03-04T10:05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del w:id="315" w:author="KuznetsovaNA" w:date="2014-03-04T10:07:00Z">
        <w:r w:rsidRPr="001648EF" w:rsidDel="00E72DEE">
          <w:rPr>
            <w:sz w:val="24"/>
            <w:szCs w:val="24"/>
            <w:rPrChange w:id="316" w:author="KuznetsovaNA" w:date="2014-02-25T13:49:00Z">
              <w:rPr/>
            </w:rPrChange>
          </w:rPr>
          <w:delText>[</w:delText>
        </w:r>
        <w:r w:rsidRPr="001648EF" w:rsidDel="00E72DEE">
          <w:rPr>
            <w:rStyle w:val="afb"/>
            <w:bCs/>
            <w:iCs/>
            <w:sz w:val="24"/>
            <w:szCs w:val="24"/>
            <w:rPrChange w:id="317" w:author="KuznetsovaNA" w:date="2014-02-25T13:49:00Z">
              <w:rPr>
                <w:rStyle w:val="afb"/>
                <w:bCs/>
                <w:iCs/>
              </w:rPr>
            </w:rPrChange>
          </w:rPr>
          <w:delText>указываются важнейшие требования к Участнику конкурса</w:delText>
        </w:r>
        <w:r w:rsidRPr="001648EF" w:rsidDel="00E72DEE">
          <w:rPr>
            <w:sz w:val="24"/>
            <w:szCs w:val="24"/>
            <w:rPrChange w:id="318" w:author="KuznetsovaNA" w:date="2014-02-25T13:49:00Z">
              <w:rPr/>
            </w:rPrChange>
          </w:rPr>
          <w:delText xml:space="preserve">]. </w:delText>
        </w:r>
      </w:del>
    </w:p>
    <w:p w:rsidR="00DA05AA" w:rsidRPr="001648EF" w:rsidRDefault="004C3F66" w:rsidP="00F300FB">
      <w:pPr>
        <w:pStyle w:val="afd"/>
        <w:numPr>
          <w:ilvl w:val="0"/>
          <w:numId w:val="11"/>
        </w:numPr>
        <w:spacing w:before="40" w:line="240" w:lineRule="auto"/>
        <w:rPr>
          <w:sz w:val="24"/>
          <w:szCs w:val="24"/>
          <w:rPrChange w:id="319" w:author="KuznetsovaNA" w:date="2014-02-25T13:49:00Z">
            <w:rPr/>
          </w:rPrChange>
        </w:rPr>
      </w:pPr>
      <w:r w:rsidRPr="001648EF">
        <w:rPr>
          <w:sz w:val="24"/>
          <w:szCs w:val="24"/>
          <w:rPrChange w:id="320" w:author="KuznetsovaNA" w:date="2014-02-25T13:49:00Z">
            <w:rPr/>
          </w:rPrChange>
        </w:rPr>
        <w:t>П</w:t>
      </w:r>
      <w:r w:rsidR="00DA05AA" w:rsidRPr="001648EF">
        <w:rPr>
          <w:sz w:val="24"/>
          <w:szCs w:val="24"/>
          <w:rPrChange w:id="321" w:author="KuznetsovaNA" w:date="2014-02-25T13:49:00Z">
            <w:rPr/>
          </w:rPrChange>
        </w:rPr>
        <w:t>одробно требования к Участникам, а также требования к порядку подтверждения соответствия этим требованиям</w:t>
      </w:r>
      <w:r w:rsidRPr="001648EF">
        <w:rPr>
          <w:sz w:val="24"/>
          <w:szCs w:val="24"/>
          <w:rPrChange w:id="322" w:author="KuznetsovaNA" w:date="2014-02-25T13:49:00Z">
            <w:rPr/>
          </w:rPrChange>
        </w:rPr>
        <w:t xml:space="preserve">; подробное описание закупаемой продукции, проект Договора, а также описание процедур конкурса </w:t>
      </w:r>
      <w:del w:id="323" w:author="KuznetsovaNA" w:date="2014-03-04T10:24:00Z">
        <w:r w:rsidRPr="001648EF" w:rsidDel="00131A0E">
          <w:rPr>
            <w:sz w:val="24"/>
            <w:szCs w:val="24"/>
            <w:rPrChange w:id="324" w:author="KuznetsovaNA" w:date="2014-02-25T13:49:00Z">
              <w:rPr/>
            </w:rPrChange>
          </w:rPr>
          <w:delText xml:space="preserve">содержится </w:delText>
        </w:r>
      </w:del>
      <w:r w:rsidR="00DA05AA" w:rsidRPr="001648EF">
        <w:rPr>
          <w:sz w:val="24"/>
          <w:szCs w:val="24"/>
          <w:rPrChange w:id="325" w:author="KuznetsovaNA" w:date="2014-02-25T13:49:00Z">
            <w:rPr/>
          </w:rPrChange>
        </w:rPr>
        <w:t>содержатся в Конкурсной документации.</w:t>
      </w:r>
    </w:p>
    <w:p w:rsidR="00DA05AA" w:rsidRPr="001648EF" w:rsidRDefault="00DA05AA" w:rsidP="00F300FB">
      <w:pPr>
        <w:pStyle w:val="afd"/>
        <w:numPr>
          <w:ilvl w:val="0"/>
          <w:numId w:val="11"/>
        </w:numPr>
        <w:spacing w:before="40" w:line="240" w:lineRule="auto"/>
        <w:rPr>
          <w:sz w:val="24"/>
          <w:szCs w:val="24"/>
          <w:rPrChange w:id="326" w:author="KuznetsovaNA" w:date="2014-02-25T13:49:00Z">
            <w:rPr/>
          </w:rPrChange>
        </w:rPr>
      </w:pPr>
      <w:r w:rsidRPr="001648EF">
        <w:rPr>
          <w:sz w:val="24"/>
          <w:szCs w:val="24"/>
          <w:rPrChange w:id="327" w:author="KuznetsovaNA" w:date="2014-02-25T13:49:00Z">
            <w:rPr/>
          </w:rPrChange>
        </w:rPr>
        <w:t xml:space="preserve">Для участия в конкурсе необходимо своевременно подать Конкурсную заявку, </w:t>
      </w:r>
      <w:ins w:id="328" w:author="KuznetsovaNA" w:date="2014-03-04T10:08:00Z">
        <w:r w:rsidR="003E2651">
          <w:rPr>
            <w:sz w:val="24"/>
            <w:szCs w:val="24"/>
          </w:rPr>
          <w:t xml:space="preserve">в порядке </w:t>
        </w:r>
      </w:ins>
      <w:del w:id="329" w:author="KuznetsovaNA" w:date="2014-03-04T10:08:00Z">
        <w:r w:rsidRPr="001648EF" w:rsidDel="00E72DEE">
          <w:rPr>
            <w:sz w:val="24"/>
            <w:szCs w:val="24"/>
            <w:rPrChange w:id="330" w:author="KuznetsovaNA" w:date="2014-02-25T13:49:00Z">
              <w:rPr/>
            </w:rPrChange>
          </w:rPr>
          <w:delText>подготовленную в следующем порядке: [</w:delText>
        </w:r>
        <w:r w:rsidRPr="001648EF" w:rsidDel="00E72DEE">
          <w:rPr>
            <w:rStyle w:val="afb"/>
            <w:bCs/>
            <w:iCs/>
            <w:sz w:val="24"/>
            <w:szCs w:val="24"/>
            <w:rPrChange w:id="331" w:author="KuznetsovaNA" w:date="2014-02-25T13:49:00Z">
              <w:rPr>
                <w:rStyle w:val="afb"/>
                <w:bCs/>
                <w:iCs/>
              </w:rPr>
            </w:rPrChange>
          </w:rPr>
          <w:delText xml:space="preserve">указываются существенные требования к составу Конкурсных заявок и порядку их оформления, а также к языку Конкурсной заявки, либо слово «следующем» и двоеточие  изымаются, и делается оговорка, </w:delText>
        </w:r>
        <w:r w:rsidR="00975758" w:rsidRPr="001648EF" w:rsidDel="00E72DEE">
          <w:rPr>
            <w:rStyle w:val="afb"/>
            <w:bCs/>
            <w:iCs/>
            <w:sz w:val="24"/>
            <w:szCs w:val="24"/>
            <w:rPrChange w:id="332" w:author="KuznetsovaNA" w:date="2014-02-25T13:49:00Z">
              <w:rPr>
                <w:rStyle w:val="afb"/>
                <w:bCs/>
                <w:iCs/>
              </w:rPr>
            </w:rPrChange>
          </w:rPr>
          <w:delText>«</w:delText>
        </w:r>
        <w:r w:rsidRPr="001648EF" w:rsidDel="00E72DEE">
          <w:rPr>
            <w:rStyle w:val="afb"/>
            <w:bCs/>
            <w:iCs/>
            <w:sz w:val="24"/>
            <w:szCs w:val="24"/>
            <w:rPrChange w:id="333" w:author="KuznetsovaNA" w:date="2014-02-25T13:49:00Z">
              <w:rPr>
                <w:rStyle w:val="afb"/>
                <w:bCs/>
                <w:iCs/>
              </w:rPr>
            </w:rPrChange>
          </w:rPr>
          <w:delText>оговоренном в конкурсной документации»</w:delText>
        </w:r>
        <w:r w:rsidRPr="001648EF" w:rsidDel="00E72DEE">
          <w:rPr>
            <w:sz w:val="24"/>
            <w:szCs w:val="24"/>
            <w:rPrChange w:id="334" w:author="KuznetsovaNA" w:date="2014-02-25T13:49:00Z">
              <w:rPr/>
            </w:rPrChange>
          </w:rPr>
          <w:delText>].</w:delText>
        </w:r>
      </w:del>
      <w:ins w:id="335" w:author="KuznetsovaNA" w:date="2014-03-04T10:08:00Z">
        <w:r w:rsidR="00E72DEE">
          <w:rPr>
            <w:sz w:val="24"/>
            <w:szCs w:val="24"/>
          </w:rPr>
          <w:t>оговоренном в конкурсной документации.</w:t>
        </w:r>
      </w:ins>
    </w:p>
    <w:p w:rsidR="00DA05AA" w:rsidRPr="001648EF" w:rsidRDefault="00DA05AA" w:rsidP="00F300FB">
      <w:pPr>
        <w:pStyle w:val="afd"/>
        <w:numPr>
          <w:ilvl w:val="0"/>
          <w:numId w:val="11"/>
        </w:numPr>
        <w:spacing w:before="40" w:line="240" w:lineRule="auto"/>
        <w:rPr>
          <w:sz w:val="24"/>
          <w:szCs w:val="24"/>
          <w:rPrChange w:id="336" w:author="KuznetsovaNA" w:date="2014-02-25T13:49:00Z">
            <w:rPr/>
          </w:rPrChange>
        </w:rPr>
      </w:pPr>
      <w:r w:rsidRPr="001648EF">
        <w:rPr>
          <w:sz w:val="24"/>
          <w:szCs w:val="24"/>
          <w:rPrChange w:id="337" w:author="KuznetsovaNA" w:date="2014-02-25T13:49:00Z">
            <w:rPr/>
          </w:rPrChange>
        </w:rPr>
        <w:lastRenderedPageBreak/>
        <w:t xml:space="preserve">Конкурсные заявки представляются в </w:t>
      </w:r>
      <w:ins w:id="338" w:author="KuznetsovaNA" w:date="2014-03-04T10:09:00Z">
        <w:r w:rsidR="003E2651">
          <w:rPr>
            <w:sz w:val="24"/>
            <w:szCs w:val="24"/>
          </w:rPr>
          <w:t>срок с 14.01.2014г. до 10.00 часов по «московскому» времени</w:t>
        </w:r>
      </w:ins>
      <w:ins w:id="339" w:author="KuznetsovaNA" w:date="2014-03-04T10:10:00Z">
        <w:r w:rsidR="003E2651">
          <w:rPr>
            <w:sz w:val="24"/>
            <w:szCs w:val="24"/>
          </w:rPr>
          <w:t xml:space="preserve"> 21.01.2014г.</w:t>
        </w:r>
      </w:ins>
      <w:del w:id="340" w:author="KuznetsovaNA" w:date="2014-03-04T10:10:00Z">
        <w:r w:rsidRPr="001648EF" w:rsidDel="003E2651">
          <w:rPr>
            <w:sz w:val="24"/>
            <w:szCs w:val="24"/>
            <w:rPrChange w:id="341" w:author="KuznetsovaNA" w:date="2014-02-25T13:49:00Z">
              <w:rPr/>
            </w:rPrChange>
          </w:rPr>
          <w:delText>[</w:delText>
        </w:r>
        <w:r w:rsidRPr="001648EF" w:rsidDel="003E2651">
          <w:rPr>
            <w:rStyle w:val="afb"/>
            <w:bCs/>
            <w:iCs/>
            <w:sz w:val="24"/>
            <w:szCs w:val="24"/>
            <w:rPrChange w:id="342" w:author="KuznetsovaNA" w:date="2014-02-25T13:49:00Z">
              <w:rPr>
                <w:rStyle w:val="afb"/>
                <w:bCs/>
                <w:iCs/>
              </w:rPr>
            </w:rPrChange>
          </w:rPr>
          <w:delText>указываются сведения о времени начала и окончания приема Конкурсных заявок, месте и порядке их подачи</w:delText>
        </w:r>
        <w:r w:rsidRPr="001648EF" w:rsidDel="003E2651">
          <w:rPr>
            <w:sz w:val="24"/>
            <w:szCs w:val="24"/>
            <w:rPrChange w:id="343" w:author="KuznetsovaNA" w:date="2014-02-25T13:49:00Z">
              <w:rPr/>
            </w:rPrChange>
          </w:rPr>
          <w:delText>].</w:delText>
        </w:r>
      </w:del>
      <w:r w:rsidRPr="001648EF">
        <w:rPr>
          <w:sz w:val="24"/>
          <w:szCs w:val="24"/>
          <w:rPrChange w:id="344" w:author="KuznetsovaNA" w:date="2014-02-25T13:49:00Z">
            <w:rPr/>
          </w:rPrChange>
        </w:rPr>
        <w:t xml:space="preserve"> Организатор конкурса проведет процедуру их публичного вскрытия в </w:t>
      </w:r>
      <w:ins w:id="345" w:author="KuznetsovaNA" w:date="2014-03-04T10:10:00Z">
        <w:r w:rsidR="003E2651">
          <w:rPr>
            <w:sz w:val="24"/>
            <w:szCs w:val="24"/>
          </w:rPr>
          <w:t>электронном сейфе ЭТП «Сбербанк-АСТ» 21.01.</w:t>
        </w:r>
      </w:ins>
      <w:ins w:id="346" w:author="KuznetsovaNA" w:date="2014-03-04T10:11:00Z">
        <w:r w:rsidR="003E2651">
          <w:rPr>
            <w:sz w:val="24"/>
            <w:szCs w:val="24"/>
          </w:rPr>
          <w:t>2014г. в 10.00</w:t>
        </w:r>
        <w:r w:rsidR="003E2651" w:rsidRPr="003E2651">
          <w:rPr>
            <w:sz w:val="24"/>
            <w:szCs w:val="24"/>
          </w:rPr>
          <w:t xml:space="preserve"> </w:t>
        </w:r>
        <w:r w:rsidR="003E2651">
          <w:rPr>
            <w:sz w:val="24"/>
            <w:szCs w:val="24"/>
          </w:rPr>
          <w:t>часов по «московскому» времени</w:t>
        </w:r>
      </w:ins>
      <w:del w:id="347" w:author="KuznetsovaNA" w:date="2014-03-04T10:11:00Z">
        <w:r w:rsidRPr="001648EF" w:rsidDel="003E2651">
          <w:rPr>
            <w:sz w:val="24"/>
            <w:szCs w:val="24"/>
            <w:rPrChange w:id="348" w:author="KuznetsovaNA" w:date="2014-02-25T13:49:00Z">
              <w:rPr/>
            </w:rPrChange>
          </w:rPr>
          <w:delText>[</w:delText>
        </w:r>
        <w:r w:rsidRPr="001648EF" w:rsidDel="003E2651">
          <w:rPr>
            <w:rStyle w:val="afb"/>
            <w:bCs/>
            <w:iCs/>
            <w:sz w:val="24"/>
            <w:szCs w:val="24"/>
            <w:rPrChange w:id="349" w:author="KuznetsovaNA" w:date="2014-02-25T13:49:00Z">
              <w:rPr>
                <w:rStyle w:val="afb"/>
                <w:bCs/>
                <w:iCs/>
              </w:rPr>
            </w:rPrChange>
          </w:rPr>
          <w:delText>указываются сведения о месте и времени проведения процедуры вскрытия конвертов с Конкурсными заявками</w:delText>
        </w:r>
        <w:r w:rsidRPr="001648EF" w:rsidDel="003E2651">
          <w:rPr>
            <w:sz w:val="24"/>
            <w:szCs w:val="24"/>
            <w:rPrChange w:id="350" w:author="KuznetsovaNA" w:date="2014-02-25T13:49:00Z">
              <w:rPr/>
            </w:rPrChange>
          </w:rPr>
          <w:delText>]</w:delText>
        </w:r>
      </w:del>
      <w:r w:rsidRPr="001648EF">
        <w:rPr>
          <w:sz w:val="24"/>
          <w:szCs w:val="24"/>
          <w:rPrChange w:id="351" w:author="KuznetsovaNA" w:date="2014-02-25T13:49:00Z">
            <w:rPr/>
          </w:rPrChange>
        </w:rPr>
        <w:t>. На этой процедуре могут присутствовать представители Участников конкурса.</w:t>
      </w:r>
    </w:p>
    <w:p w:rsidR="00327CA5" w:rsidRPr="001648EF" w:rsidDel="003E2651" w:rsidRDefault="00DA05AA" w:rsidP="00F300FB">
      <w:pPr>
        <w:pStyle w:val="afd"/>
        <w:numPr>
          <w:ilvl w:val="0"/>
          <w:numId w:val="11"/>
        </w:numPr>
        <w:spacing w:before="40" w:line="240" w:lineRule="auto"/>
        <w:rPr>
          <w:del w:id="352" w:author="KuznetsovaNA" w:date="2014-03-04T10:12:00Z"/>
          <w:sz w:val="24"/>
          <w:szCs w:val="24"/>
          <w:rPrChange w:id="353" w:author="KuznetsovaNA" w:date="2014-02-25T13:49:00Z">
            <w:rPr>
              <w:del w:id="354" w:author="KuznetsovaNA" w:date="2014-03-04T10:12:00Z"/>
            </w:rPr>
          </w:rPrChange>
        </w:rPr>
      </w:pPr>
      <w:del w:id="355" w:author="KuznetsovaNA" w:date="2014-03-04T10:12:00Z">
        <w:r w:rsidRPr="001648EF" w:rsidDel="003E2651">
          <w:rPr>
            <w:sz w:val="24"/>
            <w:szCs w:val="24"/>
            <w:rPrChange w:id="356" w:author="KuznetsovaNA" w:date="2014-02-25T13:49:00Z">
              <w:rPr/>
            </w:rPrChange>
          </w:rPr>
          <w:delText>Обязательства участников, связанные с участием в конкурсе, обеспечиваются [</w:delText>
        </w:r>
        <w:r w:rsidRPr="001648EF" w:rsidDel="003E2651">
          <w:rPr>
            <w:rStyle w:val="afb"/>
            <w:bCs/>
            <w:iCs/>
            <w:sz w:val="24"/>
            <w:szCs w:val="24"/>
            <w:rPrChange w:id="357" w:author="KuznetsovaNA" w:date="2014-02-25T13:49:00Z">
              <w:rPr>
                <w:rStyle w:val="afb"/>
                <w:bCs/>
                <w:iCs/>
              </w:rPr>
            </w:rPrChange>
          </w:rPr>
          <w:delText>указывается информация о форме, размере и порядке предоставления обеспечения Конкурсных заявок, если оно предусмотрено, если нет - пункт изымается</w:delText>
        </w:r>
        <w:r w:rsidRPr="001648EF" w:rsidDel="003E2651">
          <w:rPr>
            <w:sz w:val="24"/>
            <w:szCs w:val="24"/>
            <w:rPrChange w:id="358" w:author="KuznetsovaNA" w:date="2014-02-25T13:49:00Z">
              <w:rPr/>
            </w:rPrChange>
          </w:rPr>
          <w:delText>].</w:delText>
        </w:r>
      </w:del>
    </w:p>
    <w:p w:rsidR="003E2651" w:rsidRDefault="00327CA5" w:rsidP="003E2651">
      <w:pPr>
        <w:pStyle w:val="afd"/>
        <w:numPr>
          <w:ilvl w:val="0"/>
          <w:numId w:val="11"/>
        </w:numPr>
        <w:spacing w:before="40" w:line="240" w:lineRule="auto"/>
        <w:rPr>
          <w:ins w:id="359" w:author="KuznetsovaNA" w:date="2014-03-04T10:13:00Z"/>
          <w:sz w:val="24"/>
          <w:szCs w:val="24"/>
        </w:rPr>
      </w:pPr>
      <w:r w:rsidRPr="001648EF">
        <w:rPr>
          <w:sz w:val="24"/>
          <w:szCs w:val="24"/>
          <w:rPrChange w:id="360" w:author="KuznetsovaNA" w:date="2014-02-25T13:49:00Z">
            <w:rPr/>
          </w:rPrChange>
        </w:rPr>
        <w:t xml:space="preserve">Конкурные заявки, полученные до окончания прока подачи заявок, рассматриваются </w:t>
      </w:r>
      <w:ins w:id="361" w:author="KuznetsovaNA" w:date="2014-03-04T10:12:00Z">
        <w:r w:rsidR="003E2651">
          <w:rPr>
            <w:sz w:val="24"/>
            <w:szCs w:val="24"/>
          </w:rPr>
          <w:t>по адресу: 667001, г. Кызыл, ул. Рабочая 4, до 28.</w:t>
        </w:r>
      </w:ins>
      <w:ins w:id="362" w:author="KuznetsovaNA" w:date="2014-03-04T10:13:00Z">
        <w:r w:rsidR="003E2651">
          <w:rPr>
            <w:sz w:val="24"/>
            <w:szCs w:val="24"/>
          </w:rPr>
          <w:t xml:space="preserve">01.2014г.  </w:t>
        </w:r>
      </w:ins>
    </w:p>
    <w:p w:rsidR="00327CA5" w:rsidRPr="001648EF" w:rsidDel="003E2651" w:rsidRDefault="00327CA5" w:rsidP="003E2651">
      <w:pPr>
        <w:pStyle w:val="afd"/>
        <w:numPr>
          <w:ilvl w:val="0"/>
          <w:numId w:val="11"/>
        </w:numPr>
        <w:spacing w:before="40" w:line="240" w:lineRule="auto"/>
        <w:rPr>
          <w:del w:id="363" w:author="KuznetsovaNA" w:date="2014-03-04T10:13:00Z"/>
          <w:sz w:val="24"/>
          <w:szCs w:val="24"/>
          <w:rPrChange w:id="364" w:author="KuznetsovaNA" w:date="2014-02-25T13:49:00Z">
            <w:rPr>
              <w:del w:id="365" w:author="KuznetsovaNA" w:date="2014-03-04T10:13:00Z"/>
            </w:rPr>
          </w:rPrChange>
        </w:rPr>
      </w:pPr>
      <w:del w:id="366" w:author="KuznetsovaNA" w:date="2014-03-04T10:13:00Z">
        <w:r w:rsidRPr="001648EF" w:rsidDel="003E2651">
          <w:rPr>
            <w:sz w:val="24"/>
            <w:szCs w:val="24"/>
            <w:rPrChange w:id="367" w:author="KuznetsovaNA" w:date="2014-02-25T13:49:00Z">
              <w:rPr/>
            </w:rPrChange>
          </w:rPr>
          <w:delText>______________ [</w:delText>
        </w:r>
        <w:r w:rsidRPr="001648EF" w:rsidDel="003E2651">
          <w:rPr>
            <w:rStyle w:val="afb"/>
            <w:bCs/>
            <w:iCs/>
            <w:sz w:val="24"/>
            <w:szCs w:val="24"/>
            <w:rPrChange w:id="368" w:author="KuznetsovaNA" w:date="2014-02-25T13:49:00Z">
              <w:rPr>
                <w:rStyle w:val="afb"/>
                <w:bCs/>
                <w:iCs/>
              </w:rPr>
            </w:rPrChange>
          </w:rPr>
          <w:delText>указывается место и сроки рассмотрения конкурсных заявок</w:delText>
        </w:r>
        <w:r w:rsidRPr="001648EF" w:rsidDel="003E2651">
          <w:rPr>
            <w:sz w:val="24"/>
            <w:szCs w:val="24"/>
            <w:rPrChange w:id="369" w:author="KuznetsovaNA" w:date="2014-02-25T13:49:00Z">
              <w:rPr/>
            </w:rPrChange>
          </w:rPr>
          <w:delText>].</w:delText>
        </w:r>
      </w:del>
    </w:p>
    <w:p w:rsidR="00DA05AA" w:rsidRPr="003E2651" w:rsidRDefault="00DA05AA" w:rsidP="003E2651">
      <w:pPr>
        <w:pStyle w:val="afd"/>
        <w:numPr>
          <w:ilvl w:val="0"/>
          <w:numId w:val="11"/>
        </w:numPr>
        <w:spacing w:before="40" w:line="240" w:lineRule="auto"/>
        <w:rPr>
          <w:bCs/>
          <w:iCs/>
          <w:sz w:val="24"/>
          <w:szCs w:val="24"/>
          <w:rPrChange w:id="370" w:author="KuznetsovaNA" w:date="2014-03-04T10:13:00Z">
            <w:rPr/>
          </w:rPrChange>
        </w:rPr>
        <w:pPrChange w:id="371" w:author="KuznetsovaNA" w:date="2014-03-04T10:13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r w:rsidRPr="003E2651">
        <w:rPr>
          <w:sz w:val="24"/>
          <w:szCs w:val="24"/>
          <w:rPrChange w:id="372" w:author="KuznetsovaNA" w:date="2014-03-04T10:13:00Z">
            <w:rPr/>
          </w:rPrChange>
        </w:rPr>
        <w:t xml:space="preserve">Предполагается, что проведение конкурса и подписание протокола о его результатах между Организатором конкурса и Победителем будет осуществлено в </w:t>
      </w:r>
      <w:del w:id="373" w:author="KuznetsovaNA" w:date="2014-03-04T10:14:00Z">
        <w:r w:rsidRPr="003E2651" w:rsidDel="003E2651">
          <w:rPr>
            <w:sz w:val="24"/>
            <w:szCs w:val="24"/>
            <w:rPrChange w:id="374" w:author="KuznetsovaNA" w:date="2014-03-04T10:13:00Z">
              <w:rPr/>
            </w:rPrChange>
          </w:rPr>
          <w:delText>[</w:delText>
        </w:r>
        <w:r w:rsidRPr="003E2651" w:rsidDel="003E2651">
          <w:rPr>
            <w:rStyle w:val="afb"/>
            <w:bCs/>
            <w:iCs/>
            <w:sz w:val="24"/>
            <w:szCs w:val="24"/>
            <w:rPrChange w:id="375" w:author="KuznetsovaNA" w:date="2014-03-04T10:13:00Z">
              <w:rPr>
                <w:rStyle w:val="afb"/>
                <w:bCs/>
                <w:iCs/>
              </w:rPr>
            </w:rPrChange>
          </w:rPr>
          <w:delText>указываются сведения о времени и месте подписания протокола о результатах конкурса</w:delText>
        </w:r>
        <w:r w:rsidRPr="003E2651" w:rsidDel="003E2651">
          <w:rPr>
            <w:sz w:val="24"/>
            <w:szCs w:val="24"/>
            <w:rPrChange w:id="376" w:author="KuznetsovaNA" w:date="2014-03-04T10:13:00Z">
              <w:rPr/>
            </w:rPrChange>
          </w:rPr>
          <w:delText>]</w:delText>
        </w:r>
      </w:del>
      <w:ins w:id="377" w:author="KuznetsovaNA" w:date="2014-03-04T10:14:00Z">
        <w:r w:rsidR="003E2651">
          <w:rPr>
            <w:sz w:val="24"/>
            <w:szCs w:val="24"/>
          </w:rPr>
          <w:t>течении 30 календарных дней с момента вскрытия конвертов</w:t>
        </w:r>
      </w:ins>
      <w:r w:rsidRPr="003E2651">
        <w:rPr>
          <w:sz w:val="24"/>
          <w:szCs w:val="24"/>
          <w:rPrChange w:id="378" w:author="KuznetsovaNA" w:date="2014-03-04T10:13:00Z">
            <w:rPr/>
          </w:rPrChange>
        </w:rPr>
        <w:t>. Организатор конкурса вправе, при необходимости, измени</w:t>
      </w:r>
      <w:r w:rsidRPr="003E2651">
        <w:rPr>
          <w:bCs/>
          <w:iCs/>
          <w:sz w:val="24"/>
          <w:szCs w:val="24"/>
          <w:rPrChange w:id="379" w:author="KuznetsovaNA" w:date="2014-03-04T10:13:00Z">
            <w:rPr/>
          </w:rPrChange>
        </w:rPr>
        <w:t>ть данный срок.</w:t>
      </w:r>
    </w:p>
    <w:p w:rsidR="003E2651" w:rsidRPr="003E2651" w:rsidRDefault="004C3F66" w:rsidP="003E2651">
      <w:pPr>
        <w:widowControl w:val="0"/>
        <w:numPr>
          <w:ilvl w:val="0"/>
          <w:numId w:val="11"/>
        </w:numPr>
        <w:suppressAutoHyphens/>
        <w:spacing w:line="240" w:lineRule="auto"/>
        <w:rPr>
          <w:ins w:id="380" w:author="KuznetsovaNA" w:date="2014-03-04T10:16:00Z"/>
          <w:b/>
          <w:sz w:val="24"/>
          <w:szCs w:val="24"/>
          <w:rPrChange w:id="381" w:author="KuznetsovaNA" w:date="2014-03-04T10:16:00Z">
            <w:rPr>
              <w:ins w:id="382" w:author="KuznetsovaNA" w:date="2014-03-04T10:16:00Z"/>
              <w:b/>
              <w:i/>
              <w:sz w:val="24"/>
              <w:szCs w:val="24"/>
            </w:rPr>
          </w:rPrChange>
        </w:rPr>
        <w:pPrChange w:id="383" w:author="KuznetsovaNA" w:date="2014-03-04T10:16:00Z">
          <w:pPr>
            <w:widowControl w:val="0"/>
            <w:suppressAutoHyphens/>
            <w:spacing w:line="240" w:lineRule="auto"/>
          </w:pPr>
        </w:pPrChange>
      </w:pPr>
      <w:r w:rsidRPr="003E2651">
        <w:rPr>
          <w:bCs/>
          <w:iCs/>
          <w:sz w:val="24"/>
          <w:szCs w:val="24"/>
          <w:rPrChange w:id="384" w:author="KuznetsovaNA" w:date="2014-03-04T10:16:00Z">
            <w:rPr/>
          </w:rPrChange>
        </w:rPr>
        <w:t>Сведения о н</w:t>
      </w:r>
      <w:r w:rsidR="00DA05AA" w:rsidRPr="003E2651">
        <w:rPr>
          <w:bCs/>
          <w:iCs/>
          <w:sz w:val="24"/>
          <w:szCs w:val="24"/>
          <w:rPrChange w:id="385" w:author="KuznetsovaNA" w:date="2014-03-04T10:16:00Z">
            <w:rPr/>
          </w:rPrChange>
        </w:rPr>
        <w:t>ачальн</w:t>
      </w:r>
      <w:r w:rsidRPr="003E2651">
        <w:rPr>
          <w:bCs/>
          <w:iCs/>
          <w:sz w:val="24"/>
          <w:szCs w:val="24"/>
          <w:rPrChange w:id="386" w:author="KuznetsovaNA" w:date="2014-03-04T10:16:00Z">
            <w:rPr/>
          </w:rPrChange>
        </w:rPr>
        <w:t>ой</w:t>
      </w:r>
      <w:r w:rsidR="00DA05AA" w:rsidRPr="003E2651">
        <w:rPr>
          <w:bCs/>
          <w:iCs/>
          <w:sz w:val="24"/>
          <w:szCs w:val="24"/>
          <w:rPrChange w:id="387" w:author="KuznetsovaNA" w:date="2014-03-04T10:16:00Z">
            <w:rPr/>
          </w:rPrChange>
        </w:rPr>
        <w:t xml:space="preserve"> (</w:t>
      </w:r>
      <w:r w:rsidRPr="003E2651">
        <w:rPr>
          <w:bCs/>
          <w:iCs/>
          <w:sz w:val="24"/>
          <w:szCs w:val="24"/>
          <w:rPrChange w:id="388" w:author="KuznetsovaNA" w:date="2014-03-04T10:16:00Z">
            <w:rPr/>
          </w:rPrChange>
        </w:rPr>
        <w:t>максимальной</w:t>
      </w:r>
      <w:r w:rsidR="00DA05AA" w:rsidRPr="003E2651">
        <w:rPr>
          <w:bCs/>
          <w:iCs/>
          <w:sz w:val="24"/>
          <w:szCs w:val="24"/>
          <w:rPrChange w:id="389" w:author="KuznetsovaNA" w:date="2014-03-04T10:16:00Z">
            <w:rPr/>
          </w:rPrChange>
        </w:rPr>
        <w:t>) цена конкурса</w:t>
      </w:r>
      <w:r w:rsidRPr="003E2651">
        <w:rPr>
          <w:bCs/>
          <w:iCs/>
          <w:sz w:val="24"/>
          <w:szCs w:val="24"/>
          <w:rPrChange w:id="390" w:author="KuznetsovaNA" w:date="2014-03-04T10:16:00Z">
            <w:rPr/>
          </w:rPrChange>
        </w:rPr>
        <w:t xml:space="preserve"> (цене лота)</w:t>
      </w:r>
      <w:ins w:id="391" w:author="KuznetsovaNA" w:date="2014-03-04T10:22:00Z">
        <w:r w:rsidR="00131A0E">
          <w:rPr>
            <w:bCs/>
            <w:iCs/>
            <w:sz w:val="24"/>
            <w:szCs w:val="24"/>
          </w:rPr>
          <w:t>:</w:t>
        </w:r>
      </w:ins>
      <w:del w:id="392" w:author="KuznetsovaNA" w:date="2014-03-04T10:22:00Z">
        <w:r w:rsidR="00DA05AA" w:rsidRPr="003E2651" w:rsidDel="00131A0E">
          <w:rPr>
            <w:bCs/>
            <w:iCs/>
            <w:sz w:val="24"/>
            <w:szCs w:val="24"/>
            <w:rPrChange w:id="393" w:author="KuznetsovaNA" w:date="2014-03-04T10:16:00Z">
              <w:rPr/>
            </w:rPrChange>
          </w:rPr>
          <w:delText xml:space="preserve"> </w:delText>
        </w:r>
      </w:del>
      <w:ins w:id="394" w:author="KuznetsovaNA" w:date="2014-03-04T10:15:00Z">
        <w:r w:rsidR="003E2651" w:rsidRPr="003E2651">
          <w:rPr>
            <w:sz w:val="24"/>
            <w:szCs w:val="24"/>
            <w:lang w:eastAsia="en-US"/>
          </w:rPr>
          <w:t xml:space="preserve"> </w:t>
        </w:r>
        <w:r w:rsidR="003E2651" w:rsidRPr="003E2651">
          <w:rPr>
            <w:b/>
            <w:sz w:val="24"/>
            <w:szCs w:val="24"/>
            <w:lang w:eastAsia="en-US"/>
          </w:rPr>
          <w:t>517 42</w:t>
        </w:r>
        <w:r w:rsidR="003E2651" w:rsidRPr="003E2651">
          <w:rPr>
            <w:b/>
            <w:sz w:val="24"/>
            <w:szCs w:val="24"/>
            <w:lang w:eastAsia="en-US"/>
            <w:rPrChange w:id="395" w:author="KuznetsovaNA" w:date="2014-03-04T10:16:00Z">
              <w:rPr>
                <w:b/>
                <w:sz w:val="24"/>
                <w:szCs w:val="24"/>
                <w:lang w:eastAsia="en-US"/>
              </w:rPr>
            </w:rPrChange>
          </w:rPr>
          <w:t>8,72 руб.</w:t>
        </w:r>
        <w:r w:rsidR="003E2651" w:rsidRPr="003E2651">
          <w:rPr>
            <w:sz w:val="24"/>
            <w:szCs w:val="24"/>
            <w:lang w:eastAsia="en-US"/>
            <w:rPrChange w:id="396" w:author="KuznetsovaNA" w:date="2014-03-04T10:16:00Z">
              <w:rPr>
                <w:sz w:val="24"/>
                <w:szCs w:val="24"/>
                <w:lang w:eastAsia="en-US"/>
              </w:rPr>
            </w:rPrChange>
          </w:rPr>
          <w:t xml:space="preserve"> </w:t>
        </w:r>
        <w:r w:rsidR="003E2651" w:rsidRPr="003E2651">
          <w:rPr>
            <w:b/>
            <w:sz w:val="24"/>
            <w:szCs w:val="24"/>
            <w:lang w:eastAsia="en-US"/>
            <w:rPrChange w:id="397" w:author="KuznetsovaNA" w:date="2014-03-04T10:16:00Z">
              <w:rPr>
                <w:b/>
                <w:i/>
                <w:sz w:val="24"/>
                <w:szCs w:val="24"/>
                <w:lang w:eastAsia="en-US"/>
              </w:rPr>
            </w:rPrChange>
          </w:rPr>
          <w:t>(Пятьсот семнадцать тысяч четыреста двадцать восемь  рублей 72  копейки)</w:t>
        </w:r>
      </w:ins>
      <w:ins w:id="398" w:author="KuznetsovaNA" w:date="2014-03-04T10:22:00Z">
        <w:r w:rsidR="00131A0E">
          <w:rPr>
            <w:b/>
            <w:sz w:val="24"/>
            <w:szCs w:val="24"/>
            <w:lang w:eastAsia="en-US"/>
          </w:rPr>
          <w:t xml:space="preserve"> </w:t>
        </w:r>
        <w:r w:rsidR="00131A0E" w:rsidRPr="003E2651">
          <w:rPr>
            <w:sz w:val="24"/>
            <w:szCs w:val="24"/>
            <w:lang w:eastAsia="en-US"/>
          </w:rPr>
          <w:t>без учёта</w:t>
        </w:r>
        <w:bookmarkStart w:id="399" w:name="_GoBack"/>
        <w:bookmarkEnd w:id="399"/>
        <w:r w:rsidR="00131A0E" w:rsidRPr="003E2651">
          <w:rPr>
            <w:sz w:val="24"/>
            <w:szCs w:val="24"/>
            <w:lang w:eastAsia="en-US"/>
          </w:rPr>
          <w:t xml:space="preserve"> НДС 18%</w:t>
        </w:r>
        <w:r w:rsidR="00131A0E" w:rsidRPr="003E2651" w:rsidDel="003E2651">
          <w:rPr>
            <w:bCs/>
            <w:iCs/>
            <w:sz w:val="24"/>
            <w:szCs w:val="24"/>
            <w:rPrChange w:id="400" w:author="KuznetsovaNA" w:date="2014-03-04T10:16:00Z">
              <w:rPr>
                <w:bCs/>
                <w:iCs/>
                <w:sz w:val="24"/>
                <w:szCs w:val="24"/>
              </w:rPr>
            </w:rPrChange>
          </w:rPr>
          <w:t xml:space="preserve"> </w:t>
        </w:r>
      </w:ins>
      <w:del w:id="401" w:author="KuznetsovaNA" w:date="2014-03-04T10:15:00Z">
        <w:r w:rsidR="00DA05AA" w:rsidRPr="003E2651" w:rsidDel="003E2651">
          <w:rPr>
            <w:bCs/>
            <w:iCs/>
            <w:sz w:val="24"/>
            <w:szCs w:val="24"/>
            <w:rPrChange w:id="402" w:author="KuznetsovaNA" w:date="2014-03-04T10:16:00Z">
              <w:rPr/>
            </w:rPrChange>
          </w:rPr>
          <w:delText>[</w:delText>
        </w:r>
        <w:r w:rsidR="00DA05AA" w:rsidRPr="003E2651" w:rsidDel="003E2651">
          <w:rPr>
            <w:rStyle w:val="afb"/>
            <w:bCs/>
            <w:i w:val="0"/>
            <w:iCs/>
            <w:sz w:val="24"/>
            <w:szCs w:val="24"/>
            <w:rPrChange w:id="403" w:author="KuznetsovaNA" w:date="2014-03-04T10:16:00Z">
              <w:rPr>
                <w:rStyle w:val="afb"/>
                <w:bCs/>
                <w:iCs/>
              </w:rPr>
            </w:rPrChange>
          </w:rPr>
          <w:delText xml:space="preserve">указывается начальная, т.е. максимально возможная, цена </w:delText>
        </w:r>
        <w:r w:rsidR="007B6485" w:rsidRPr="003E2651" w:rsidDel="003E2651">
          <w:rPr>
            <w:rStyle w:val="afb"/>
            <w:bCs/>
            <w:i w:val="0"/>
            <w:iCs/>
            <w:sz w:val="24"/>
            <w:szCs w:val="24"/>
            <w:rPrChange w:id="404" w:author="KuznetsovaNA" w:date="2014-03-04T10:16:00Z">
              <w:rPr>
                <w:rStyle w:val="afb"/>
                <w:bCs/>
                <w:iCs/>
              </w:rPr>
            </w:rPrChange>
          </w:rPr>
          <w:delText>конк</w:delText>
        </w:r>
        <w:r w:rsidRPr="003E2651" w:rsidDel="003E2651">
          <w:rPr>
            <w:rStyle w:val="afb"/>
            <w:bCs/>
            <w:i w:val="0"/>
            <w:iCs/>
            <w:sz w:val="24"/>
            <w:szCs w:val="24"/>
            <w:rPrChange w:id="405" w:author="KuznetsovaNA" w:date="2014-03-04T10:16:00Z">
              <w:rPr>
                <w:rStyle w:val="afb"/>
                <w:bCs/>
                <w:iCs/>
              </w:rPr>
            </w:rPrChange>
          </w:rPr>
          <w:delText xml:space="preserve">урса </w:delText>
        </w:r>
        <w:r w:rsidR="00DA05AA" w:rsidRPr="003E2651" w:rsidDel="003E2651">
          <w:rPr>
            <w:rStyle w:val="afb"/>
            <w:bCs/>
            <w:i w:val="0"/>
            <w:iCs/>
            <w:sz w:val="24"/>
            <w:szCs w:val="24"/>
            <w:rPrChange w:id="406" w:author="KuznetsovaNA" w:date="2014-03-04T10:16:00Z">
              <w:rPr>
                <w:rStyle w:val="afb"/>
                <w:bCs/>
                <w:iCs/>
              </w:rPr>
            </w:rPrChange>
          </w:rPr>
          <w:delText>или оговаривается, что такая цена «не установлена»</w:delText>
        </w:r>
        <w:r w:rsidR="007B6485" w:rsidRPr="003E2651" w:rsidDel="003E2651">
          <w:rPr>
            <w:rStyle w:val="afb"/>
            <w:bCs/>
            <w:i w:val="0"/>
            <w:iCs/>
            <w:sz w:val="24"/>
            <w:szCs w:val="24"/>
            <w:rPrChange w:id="407" w:author="KuznetsovaNA" w:date="2014-03-04T10:16:00Z">
              <w:rPr>
                <w:rStyle w:val="afb"/>
                <w:bCs/>
                <w:iCs/>
              </w:rPr>
            </w:rPrChange>
          </w:rPr>
          <w:delText>. Если начальная (максимальная) цена договора (цена лота) указывается, то в обязательном порядке должно быть указано включаются ли в стоимость продукции расходы на ее транспортировку, страхование, уплату таможенных пошлин, налогов и другие возможные платежи</w:delText>
        </w:r>
        <w:r w:rsidR="00DA05AA" w:rsidRPr="003E2651" w:rsidDel="003E2651">
          <w:rPr>
            <w:sz w:val="24"/>
            <w:szCs w:val="24"/>
            <w:rPrChange w:id="408" w:author="KuznetsovaNA" w:date="2014-03-04T10:16:00Z">
              <w:rPr/>
            </w:rPrChange>
          </w:rPr>
          <w:delText>]</w:delText>
        </w:r>
      </w:del>
      <w:r w:rsidR="00DA05AA" w:rsidRPr="003E2651">
        <w:rPr>
          <w:sz w:val="24"/>
          <w:szCs w:val="24"/>
          <w:rPrChange w:id="409" w:author="KuznetsovaNA" w:date="2014-03-04T10:16:00Z">
            <w:rPr/>
          </w:rPrChange>
        </w:rPr>
        <w:t>.</w:t>
      </w:r>
      <w:ins w:id="410" w:author="KuznetsovaNA" w:date="2014-03-04T10:16:00Z">
        <w:r w:rsidR="003E2651" w:rsidRPr="003E2651">
          <w:rPr>
            <w:sz w:val="24"/>
            <w:szCs w:val="24"/>
            <w:rPrChange w:id="411" w:author="KuznetsovaNA" w:date="2014-03-04T10:16:00Z">
              <w:rPr>
                <w:i/>
                <w:sz w:val="20"/>
                <w:szCs w:val="20"/>
              </w:rPr>
            </w:rPrChange>
          </w:rPr>
          <w:t xml:space="preserve"> Цена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</w:t>
        </w:r>
      </w:ins>
    </w:p>
    <w:p w:rsidR="00DA05AA" w:rsidRPr="001648EF" w:rsidDel="003E2651" w:rsidRDefault="00DA05AA" w:rsidP="003E2651">
      <w:pPr>
        <w:pStyle w:val="afd"/>
        <w:numPr>
          <w:ilvl w:val="0"/>
          <w:numId w:val="11"/>
        </w:numPr>
        <w:spacing w:before="40" w:line="240" w:lineRule="auto"/>
        <w:rPr>
          <w:del w:id="412" w:author="KuznetsovaNA" w:date="2014-03-04T10:16:00Z"/>
          <w:sz w:val="24"/>
          <w:szCs w:val="24"/>
          <w:rPrChange w:id="413" w:author="KuznetsovaNA" w:date="2014-02-25T13:49:00Z">
            <w:rPr>
              <w:del w:id="414" w:author="KuznetsovaNA" w:date="2014-03-04T10:16:00Z"/>
            </w:rPr>
          </w:rPrChange>
        </w:rPr>
      </w:pPr>
    </w:p>
    <w:p w:rsidR="003E2651" w:rsidRPr="00F54C2D" w:rsidRDefault="003E2651" w:rsidP="003E2651">
      <w:pPr>
        <w:widowControl w:val="0"/>
        <w:numPr>
          <w:ilvl w:val="0"/>
          <w:numId w:val="11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uto"/>
        <w:rPr>
          <w:ins w:id="415" w:author="KuznetsovaNA" w:date="2014-03-04T10:16:00Z"/>
          <w:sz w:val="24"/>
          <w:szCs w:val="24"/>
        </w:rPr>
        <w:pPrChange w:id="416" w:author="KuznetsovaNA" w:date="2014-03-04T10:17:00Z">
          <w:pPr>
            <w:widowControl w:val="0"/>
            <w:numPr>
              <w:numId w:val="20"/>
            </w:numPr>
            <w:tabs>
              <w:tab w:val="left" w:pos="993"/>
            </w:tabs>
            <w:overflowPunct w:val="0"/>
            <w:autoSpaceDE w:val="0"/>
            <w:autoSpaceDN w:val="0"/>
            <w:adjustRightInd w:val="0"/>
            <w:spacing w:line="240" w:lineRule="auto"/>
            <w:ind w:left="786" w:hanging="360"/>
          </w:pPr>
        </w:pPrChange>
      </w:pPr>
      <w:ins w:id="417" w:author="KuznetsovaNA" w:date="2014-03-04T10:16:00Z">
        <w:r w:rsidRPr="008C7EEB">
          <w:rPr>
            <w:sz w:val="24"/>
            <w:szCs w:val="24"/>
          </w:rPr>
          <w:t>Заказчик имеет право в одностороннем порядке изменить предусмотренные документацией объемы поставки в меньшую сторону с соответствующи</w:t>
        </w:r>
        <w:r>
          <w:rPr>
            <w:sz w:val="24"/>
            <w:szCs w:val="24"/>
          </w:rPr>
          <w:t>м пересмотром стоимости договора,</w:t>
        </w:r>
        <w:r w:rsidRPr="00F54C2D">
          <w:rPr>
            <w:sz w:val="24"/>
            <w:szCs w:val="24"/>
          </w:rPr>
          <w:t xml:space="preserve"> отказаться от всех полученных предложений, от итогов запроса цен по любой причине или прекратить процедуру запроса цен в любой момент, не неся при этом никакой ответственности перед поставщиками</w:t>
        </w:r>
      </w:ins>
    </w:p>
    <w:p w:rsidR="00DA05AA" w:rsidRPr="001648EF" w:rsidDel="003E2651" w:rsidRDefault="00DA05AA" w:rsidP="00F300FB">
      <w:pPr>
        <w:pStyle w:val="afd"/>
        <w:numPr>
          <w:ilvl w:val="0"/>
          <w:numId w:val="11"/>
        </w:numPr>
        <w:spacing w:before="40" w:line="240" w:lineRule="auto"/>
        <w:rPr>
          <w:del w:id="418" w:author="KuznetsovaNA" w:date="2014-03-04T10:17:00Z"/>
          <w:sz w:val="24"/>
          <w:szCs w:val="24"/>
          <w:rPrChange w:id="419" w:author="KuznetsovaNA" w:date="2014-02-25T13:49:00Z">
            <w:rPr>
              <w:del w:id="420" w:author="KuznetsovaNA" w:date="2014-03-04T10:17:00Z"/>
            </w:rPr>
          </w:rPrChange>
        </w:rPr>
      </w:pPr>
      <w:del w:id="421" w:author="KuznetsovaNA" w:date="2014-03-04T10:16:00Z">
        <w:r w:rsidRPr="001648EF" w:rsidDel="003E2651">
          <w:rPr>
            <w:sz w:val="24"/>
            <w:szCs w:val="24"/>
            <w:rPrChange w:id="422" w:author="KuznetsovaNA" w:date="2014-02-25T13:49:00Z">
              <w:rPr/>
            </w:rPrChange>
          </w:rPr>
          <w:delText>Организатор конкурса вправе отказаться от его проведения не позднее чем за [</w:delText>
        </w:r>
        <w:r w:rsidRPr="001648EF" w:rsidDel="003E2651">
          <w:rPr>
            <w:rStyle w:val="afb"/>
            <w:bCs/>
            <w:iCs/>
            <w:sz w:val="24"/>
            <w:szCs w:val="24"/>
            <w:rPrChange w:id="423" w:author="KuznetsovaNA" w:date="2014-02-25T13:49:00Z">
              <w:rPr>
                <w:rStyle w:val="afb"/>
                <w:bCs/>
                <w:iCs/>
              </w:rPr>
            </w:rPrChange>
          </w:rPr>
          <w:delText>указывается срок в днях до подведения итогов конкурса, до наступления которого Организатор конкурса вправе отказаться от проведения конкурса без возмещения Участникам реального ущерба. ВНИМАНИЕ! Данное положение действует только в ОТКРЫТЫХ конкурсах</w:delText>
        </w:r>
        <w:r w:rsidRPr="001648EF" w:rsidDel="003E2651">
          <w:rPr>
            <w:sz w:val="24"/>
            <w:szCs w:val="24"/>
            <w:rPrChange w:id="424" w:author="KuznetsovaNA" w:date="2014-02-25T13:49:00Z">
              <w:rPr/>
            </w:rPrChange>
          </w:rPr>
          <w:delText>] дней до подведения итогов конкурса без каких-либо для себя последствий.</w:delText>
        </w:r>
      </w:del>
    </w:p>
    <w:p w:rsidR="00DA05AA" w:rsidRPr="003E2651" w:rsidRDefault="00DA05AA" w:rsidP="00F300FB">
      <w:pPr>
        <w:pStyle w:val="afd"/>
        <w:numPr>
          <w:ilvl w:val="0"/>
          <w:numId w:val="11"/>
        </w:numPr>
        <w:spacing w:before="40" w:line="240" w:lineRule="auto"/>
        <w:rPr>
          <w:bCs/>
          <w:iCs/>
          <w:sz w:val="24"/>
          <w:szCs w:val="24"/>
          <w:rPrChange w:id="425" w:author="KuznetsovaNA" w:date="2014-03-04T10:17:00Z">
            <w:rPr/>
          </w:rPrChange>
        </w:rPr>
      </w:pPr>
      <w:r w:rsidRPr="003E2651">
        <w:rPr>
          <w:sz w:val="24"/>
          <w:szCs w:val="24"/>
          <w:rPrChange w:id="426" w:author="KuznetsovaNA" w:date="2014-03-04T10:17:00Z">
            <w:rPr/>
          </w:rPrChange>
        </w:rPr>
        <w:t xml:space="preserve">Договор по результатам конкурса </w:t>
      </w:r>
      <w:r w:rsidR="0052004D" w:rsidRPr="003E2651">
        <w:rPr>
          <w:sz w:val="24"/>
          <w:szCs w:val="24"/>
          <w:rPrChange w:id="427" w:author="KuznetsovaNA" w:date="2014-03-04T10:17:00Z">
            <w:rPr/>
          </w:rPrChange>
        </w:rPr>
        <w:t>будет заключен в соответствии с условиями Ко</w:t>
      </w:r>
      <w:r w:rsidR="0052004D" w:rsidRPr="003E2651">
        <w:rPr>
          <w:bCs/>
          <w:iCs/>
          <w:sz w:val="24"/>
          <w:szCs w:val="24"/>
          <w:rPrChange w:id="428" w:author="KuznetsovaNA" w:date="2014-03-04T10:17:00Z">
            <w:rPr/>
          </w:rPrChange>
        </w:rPr>
        <w:t>нкурсной документации.</w:t>
      </w:r>
    </w:p>
    <w:p w:rsidR="00DA05AA" w:rsidRPr="003E2651" w:rsidDel="00DD2359" w:rsidRDefault="00DA05AA" w:rsidP="00DD2359">
      <w:pPr>
        <w:pStyle w:val="afd"/>
        <w:spacing w:before="40" w:line="240" w:lineRule="auto"/>
        <w:rPr>
          <w:del w:id="429" w:author="KuznetsovaNA" w:date="2014-03-04T09:49:00Z"/>
          <w:bCs/>
          <w:iCs/>
          <w:sz w:val="24"/>
          <w:szCs w:val="24"/>
          <w:rPrChange w:id="430" w:author="KuznetsovaNA" w:date="2014-03-04T10:17:00Z">
            <w:rPr>
              <w:del w:id="431" w:author="KuznetsovaNA" w:date="2014-03-04T09:49:00Z"/>
            </w:rPr>
          </w:rPrChange>
        </w:rPr>
        <w:pPrChange w:id="432" w:author="KuznetsovaNA" w:date="2014-03-04T09:49:00Z">
          <w:pPr>
            <w:pStyle w:val="afd"/>
            <w:numPr>
              <w:numId w:val="11"/>
            </w:numPr>
            <w:tabs>
              <w:tab w:val="num" w:pos="1134"/>
            </w:tabs>
            <w:spacing w:before="40" w:line="240" w:lineRule="auto"/>
            <w:ind w:firstLine="567"/>
          </w:pPr>
        </w:pPrChange>
      </w:pPr>
      <w:del w:id="433" w:author="KuznetsovaNA" w:date="2014-03-04T09:49:00Z">
        <w:r w:rsidRPr="003E2651" w:rsidDel="00DD2359">
          <w:rPr>
            <w:bCs/>
            <w:iCs/>
            <w:sz w:val="24"/>
            <w:szCs w:val="24"/>
            <w:rPrChange w:id="434" w:author="KuznetsovaNA" w:date="2014-03-04T10:17:00Z">
              <w:rPr/>
            </w:rPrChange>
          </w:rPr>
          <w:delText>Организатор конкурса планирует применение преференций к следующим группам участников</w:delText>
        </w:r>
        <w:r w:rsidRPr="003E2651" w:rsidDel="00DD2359">
          <w:rPr>
            <w:b/>
            <w:bCs/>
            <w:i/>
            <w:iCs/>
            <w:sz w:val="24"/>
            <w:szCs w:val="24"/>
            <w:rPrChange w:id="435" w:author="KuznetsovaNA" w:date="2014-03-04T10:17:00Z">
              <w:rPr>
                <w:b/>
                <w:bCs/>
                <w:i/>
                <w:iCs/>
              </w:rPr>
            </w:rPrChange>
          </w:rPr>
          <w:delText xml:space="preserve"> </w:delText>
        </w:r>
        <w:r w:rsidRPr="003E2651" w:rsidDel="00DD2359">
          <w:rPr>
            <w:bCs/>
            <w:iCs/>
            <w:sz w:val="24"/>
            <w:szCs w:val="24"/>
            <w:rPrChange w:id="436" w:author="KuznetsovaNA" w:date="2014-03-04T10:17:00Z">
              <w:rPr/>
            </w:rPrChange>
          </w:rPr>
          <w:delText>[</w:delText>
        </w:r>
        <w:r w:rsidRPr="003E2651" w:rsidDel="00DD2359">
          <w:rPr>
            <w:rStyle w:val="afb"/>
            <w:bCs/>
            <w:iCs/>
            <w:sz w:val="24"/>
            <w:szCs w:val="24"/>
            <w:rPrChange w:id="437" w:author="KuznetsovaNA" w:date="2014-03-04T10:17:00Z">
              <w:rPr>
                <w:rStyle w:val="afb"/>
                <w:bCs/>
                <w:iCs/>
              </w:rPr>
            </w:rPrChange>
          </w:rPr>
          <w:delText>Указывается, если преференции есть</w:delText>
        </w:r>
        <w:r w:rsidRPr="003E2651" w:rsidDel="00DD2359">
          <w:rPr>
            <w:bCs/>
            <w:iCs/>
            <w:sz w:val="24"/>
            <w:szCs w:val="24"/>
            <w:rPrChange w:id="438" w:author="KuznetsovaNA" w:date="2014-03-04T10:17:00Z">
              <w:rPr/>
            </w:rPrChange>
          </w:rPr>
          <w:delText>].</w:delText>
        </w:r>
      </w:del>
    </w:p>
    <w:p w:rsidR="00DA05AA" w:rsidRPr="001648EF" w:rsidRDefault="00DA05AA" w:rsidP="00DD2359">
      <w:pPr>
        <w:pStyle w:val="afd"/>
        <w:spacing w:before="40" w:line="240" w:lineRule="auto"/>
        <w:rPr>
          <w:sz w:val="24"/>
          <w:szCs w:val="24"/>
          <w:rPrChange w:id="439" w:author="KuznetsovaNA" w:date="2014-02-25T13:49:00Z">
            <w:rPr/>
          </w:rPrChange>
        </w:rPr>
      </w:pPr>
      <w:del w:id="440" w:author="KuznetsovaNA" w:date="2014-03-04T09:49:00Z">
        <w:r w:rsidRPr="003E2651" w:rsidDel="00DD2359">
          <w:rPr>
            <w:bCs/>
            <w:iCs/>
            <w:sz w:val="24"/>
            <w:szCs w:val="24"/>
            <w:rPrChange w:id="441" w:author="KuznetsovaNA" w:date="2014-03-04T10:17:00Z">
              <w:rPr/>
            </w:rPrChange>
          </w:rPr>
          <w:delText>[</w:delText>
        </w:r>
        <w:r w:rsidRPr="003E2651" w:rsidDel="00DD2359">
          <w:rPr>
            <w:rStyle w:val="afb"/>
            <w:bCs/>
            <w:iCs/>
            <w:sz w:val="24"/>
            <w:szCs w:val="24"/>
            <w:rPrChange w:id="442" w:author="KuznetsovaNA" w:date="2014-03-04T10:17:00Z">
              <w:rPr>
                <w:rStyle w:val="afb"/>
                <w:bCs/>
                <w:iCs/>
              </w:rPr>
            </w:rPrChange>
          </w:rPr>
          <w:delText>Указываются иные существенные условия конкурса (при необходимости), связанные с применением дополнительных услови</w:delText>
        </w:r>
        <w:r w:rsidRPr="00DD2359" w:rsidDel="00DD2359">
          <w:rPr>
            <w:rStyle w:val="afb"/>
            <w:bCs/>
            <w:iCs/>
            <w:sz w:val="24"/>
            <w:szCs w:val="24"/>
            <w:rPrChange w:id="443" w:author="KuznetsovaNA" w:date="2014-03-04T09:49:00Z">
              <w:rPr>
                <w:rStyle w:val="afb"/>
                <w:bCs/>
                <w:iCs/>
              </w:rPr>
            </w:rPrChange>
          </w:rPr>
          <w:delText>й проведения конкурса</w:delText>
        </w:r>
        <w:r w:rsidRPr="00DD2359" w:rsidDel="00DD2359">
          <w:rPr>
            <w:sz w:val="24"/>
            <w:szCs w:val="24"/>
            <w:rPrChange w:id="444" w:author="KuznetsovaNA" w:date="2014-03-04T09:49:00Z">
              <w:rPr/>
            </w:rPrChange>
          </w:rPr>
          <w:delText xml:space="preserve">]. </w:delText>
        </w:r>
      </w:del>
      <w:bookmarkEnd w:id="13"/>
    </w:p>
    <w:sectPr w:rsidR="00DA05AA" w:rsidRPr="001648EF">
      <w:headerReference w:type="default" r:id="rId7"/>
      <w:headerReference w:type="first" r:id="rId8"/>
      <w:pgSz w:w="11906" w:h="16838" w:code="9"/>
      <w:pgMar w:top="1134" w:right="709" w:bottom="85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FEA" w:rsidRDefault="00F80FEA">
      <w:r>
        <w:separator/>
      </w:r>
    </w:p>
  </w:endnote>
  <w:endnote w:type="continuationSeparator" w:id="1">
    <w:p w:rsidR="00F80FEA" w:rsidRDefault="00F80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FEA" w:rsidRDefault="00F80FEA">
      <w:r>
        <w:separator/>
      </w:r>
    </w:p>
  </w:footnote>
  <w:footnote w:type="continuationSeparator" w:id="1">
    <w:p w:rsidR="00F80FEA" w:rsidRDefault="00F80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1EF" w:rsidRDefault="006841E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1EF" w:rsidRDefault="006841EF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C49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2D64B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C83818"/>
    <w:multiLevelType w:val="hybridMultilevel"/>
    <w:tmpl w:val="6BD2D690"/>
    <w:lvl w:ilvl="0" w:tplc="FFFFFFFF">
      <w:start w:val="1"/>
      <w:numFmt w:val="decimal"/>
      <w:lvlText w:val="%1)"/>
      <w:lvlJc w:val="left"/>
      <w:pPr>
        <w:tabs>
          <w:tab w:val="num" w:pos="2188"/>
        </w:tabs>
        <w:ind w:left="2188" w:hanging="162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FFFFFFFF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FFFFFFF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FFFFFFFF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FFFFFFF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FFFFFFFF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3">
    <w:nsid w:val="12712457"/>
    <w:multiLevelType w:val="multilevel"/>
    <w:tmpl w:val="A2E0DC3C"/>
    <w:lvl w:ilvl="0">
      <w:start w:val="2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356A5FCE"/>
    <w:multiLevelType w:val="multilevel"/>
    <w:tmpl w:val="DCD8E58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77E5D53"/>
    <w:multiLevelType w:val="multilevel"/>
    <w:tmpl w:val="5B0A0080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>
    <w:nsid w:val="4BF37371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0">
    <w:nsid w:val="4EAD7E77"/>
    <w:multiLevelType w:val="hybridMultilevel"/>
    <w:tmpl w:val="F9BE9F28"/>
    <w:lvl w:ilvl="0" w:tplc="FFFFFFFF">
      <w:start w:val="1"/>
      <w:numFmt w:val="russianLower"/>
      <w:lvlText w:val="%1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1">
    <w:nsid w:val="6CF419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trackRevisions/>
  <w:defaultTabStop w:val="567"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A05AA"/>
    <w:rsid w:val="00032ABC"/>
    <w:rsid w:val="000807E3"/>
    <w:rsid w:val="000A2207"/>
    <w:rsid w:val="00131A0E"/>
    <w:rsid w:val="00140424"/>
    <w:rsid w:val="001648EF"/>
    <w:rsid w:val="00187BE5"/>
    <w:rsid w:val="001D2389"/>
    <w:rsid w:val="0029532E"/>
    <w:rsid w:val="002D64F8"/>
    <w:rsid w:val="00314854"/>
    <w:rsid w:val="00327CA5"/>
    <w:rsid w:val="0033598D"/>
    <w:rsid w:val="0033774E"/>
    <w:rsid w:val="00376FB1"/>
    <w:rsid w:val="003C0690"/>
    <w:rsid w:val="003D3013"/>
    <w:rsid w:val="003E2651"/>
    <w:rsid w:val="003F6E68"/>
    <w:rsid w:val="00403D5E"/>
    <w:rsid w:val="00411BA8"/>
    <w:rsid w:val="004B1301"/>
    <w:rsid w:val="004C3F66"/>
    <w:rsid w:val="00501DED"/>
    <w:rsid w:val="0052004D"/>
    <w:rsid w:val="00524B2B"/>
    <w:rsid w:val="005D105B"/>
    <w:rsid w:val="005D2E72"/>
    <w:rsid w:val="005F5132"/>
    <w:rsid w:val="00605775"/>
    <w:rsid w:val="00616927"/>
    <w:rsid w:val="006841EF"/>
    <w:rsid w:val="006C461B"/>
    <w:rsid w:val="006C73C5"/>
    <w:rsid w:val="006E7E50"/>
    <w:rsid w:val="007264A3"/>
    <w:rsid w:val="007B6485"/>
    <w:rsid w:val="007C31CE"/>
    <w:rsid w:val="007E51F1"/>
    <w:rsid w:val="007E5BAF"/>
    <w:rsid w:val="007F67B6"/>
    <w:rsid w:val="008058B0"/>
    <w:rsid w:val="00813B9A"/>
    <w:rsid w:val="00843529"/>
    <w:rsid w:val="0086735F"/>
    <w:rsid w:val="008B72C2"/>
    <w:rsid w:val="008C4B27"/>
    <w:rsid w:val="008F0C9C"/>
    <w:rsid w:val="0090309E"/>
    <w:rsid w:val="00925DD2"/>
    <w:rsid w:val="00975758"/>
    <w:rsid w:val="009B3C77"/>
    <w:rsid w:val="009E1EDC"/>
    <w:rsid w:val="00A67B04"/>
    <w:rsid w:val="00B41E42"/>
    <w:rsid w:val="00BB4629"/>
    <w:rsid w:val="00BD3074"/>
    <w:rsid w:val="00BE1474"/>
    <w:rsid w:val="00C4620F"/>
    <w:rsid w:val="00CF7FDF"/>
    <w:rsid w:val="00D54D92"/>
    <w:rsid w:val="00DA05AA"/>
    <w:rsid w:val="00DB0D76"/>
    <w:rsid w:val="00DD2359"/>
    <w:rsid w:val="00E12B64"/>
    <w:rsid w:val="00E34335"/>
    <w:rsid w:val="00E72DEE"/>
    <w:rsid w:val="00EB1945"/>
    <w:rsid w:val="00F300FB"/>
    <w:rsid w:val="00F80FEA"/>
    <w:rsid w:val="00F86734"/>
    <w:rsid w:val="00F944E6"/>
    <w:rsid w:val="00FC57BC"/>
    <w:rsid w:val="00FE6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Cambria" w:hAnsi="Cambria"/>
      <w:b/>
      <w:kern w:val="32"/>
      <w:sz w:val="32"/>
      <w:szCs w:val="20"/>
      <w:lang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rFonts w:ascii="Cambria" w:hAnsi="Cambria"/>
      <w:b/>
      <w:i/>
      <w:szCs w:val="20"/>
      <w:lang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rFonts w:ascii="Cambria" w:hAnsi="Cambria"/>
      <w:b/>
      <w:sz w:val="26"/>
      <w:szCs w:val="20"/>
      <w:lang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rFonts w:ascii="Calibri" w:hAnsi="Calibri"/>
      <w:b/>
      <w:szCs w:val="20"/>
      <w:lang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rFonts w:ascii="Calibri" w:hAnsi="Calibri"/>
      <w:b/>
      <w:i/>
      <w:sz w:val="26"/>
      <w:szCs w:val="20"/>
      <w:lang/>
    </w:rPr>
  </w:style>
  <w:style w:type="paragraph" w:styleId="6">
    <w:name w:val="heading 6"/>
    <w:basedOn w:val="a"/>
    <w:next w:val="a"/>
    <w:link w:val="60"/>
    <w:uiPriority w:val="99"/>
    <w:qFormat/>
    <w:pPr>
      <w:widowControl w:val="0"/>
      <w:tabs>
        <w:tab w:val="num" w:pos="1080"/>
      </w:tabs>
      <w:suppressAutoHyphens/>
      <w:spacing w:before="240" w:after="60"/>
      <w:ind w:left="1080" w:hanging="1080"/>
      <w:outlineLvl w:val="5"/>
    </w:pPr>
    <w:rPr>
      <w:rFonts w:ascii="Calibri" w:hAnsi="Calibri"/>
      <w:b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rFonts w:ascii="Calibri" w:hAnsi="Calibri"/>
      <w:sz w:val="24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rFonts w:ascii="Calibri" w:hAnsi="Calibri"/>
      <w:i/>
      <w:sz w:val="24"/>
      <w:szCs w:val="20"/>
      <w:lang/>
    </w:rPr>
  </w:style>
  <w:style w:type="paragraph" w:styleId="9">
    <w:name w:val="heading 9"/>
    <w:basedOn w:val="a"/>
    <w:next w:val="a"/>
    <w:link w:val="90"/>
    <w:uiPriority w:val="99"/>
    <w:qFormat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Pr>
      <w:rFonts w:ascii="Cambria" w:hAnsi="Cambria"/>
      <w:b/>
      <w:i/>
      <w:sz w:val="28"/>
      <w:lang/>
    </w:rPr>
  </w:style>
  <w:style w:type="character" w:customStyle="1" w:styleId="30">
    <w:name w:val="Заголовок 3 Знак"/>
    <w:link w:val="3"/>
    <w:uiPriority w:val="99"/>
    <w:locked/>
    <w:rPr>
      <w:rFonts w:ascii="Cambria" w:hAnsi="Cambria"/>
      <w:b/>
      <w:sz w:val="26"/>
      <w:lang/>
    </w:rPr>
  </w:style>
  <w:style w:type="character" w:customStyle="1" w:styleId="40">
    <w:name w:val="Заголовок 4 Знак"/>
    <w:link w:val="4"/>
    <w:uiPriority w:val="99"/>
    <w:locked/>
    <w:rPr>
      <w:rFonts w:ascii="Calibri" w:hAnsi="Calibri"/>
      <w:b/>
      <w:sz w:val="28"/>
      <w:lang/>
    </w:rPr>
  </w:style>
  <w:style w:type="character" w:customStyle="1" w:styleId="50">
    <w:name w:val="Заголовок 5 Знак"/>
    <w:link w:val="5"/>
    <w:uiPriority w:val="99"/>
    <w:locked/>
    <w:rPr>
      <w:rFonts w:ascii="Calibri" w:hAnsi="Calibri"/>
      <w:b/>
      <w:i/>
      <w:sz w:val="26"/>
      <w:lang/>
    </w:rPr>
  </w:style>
  <w:style w:type="character" w:customStyle="1" w:styleId="60">
    <w:name w:val="Заголовок 6 Знак"/>
    <w:link w:val="6"/>
    <w:uiPriority w:val="99"/>
    <w:locked/>
    <w:rPr>
      <w:rFonts w:ascii="Calibri" w:hAnsi="Calibri"/>
      <w:b/>
      <w:lang/>
    </w:rPr>
  </w:style>
  <w:style w:type="character" w:customStyle="1" w:styleId="70">
    <w:name w:val="Заголовок 7 Знак"/>
    <w:link w:val="7"/>
    <w:uiPriority w:val="99"/>
    <w:locked/>
    <w:rPr>
      <w:rFonts w:ascii="Calibri" w:hAnsi="Calibri"/>
      <w:sz w:val="24"/>
      <w:lang/>
    </w:rPr>
  </w:style>
  <w:style w:type="character" w:customStyle="1" w:styleId="80">
    <w:name w:val="Заголовок 8 Знак"/>
    <w:link w:val="8"/>
    <w:uiPriority w:val="99"/>
    <w:locked/>
    <w:rPr>
      <w:rFonts w:ascii="Calibri" w:hAnsi="Calibri"/>
      <w:i/>
      <w:sz w:val="24"/>
      <w:lang/>
    </w:rPr>
  </w:style>
  <w:style w:type="character" w:customStyle="1" w:styleId="90">
    <w:name w:val="Заголовок 9 Знак"/>
    <w:link w:val="9"/>
    <w:uiPriority w:val="99"/>
    <w:locked/>
    <w:rPr>
      <w:rFonts w:ascii="Cambria" w:hAnsi="Cambria"/>
      <w:lang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20"/>
      <w:lang/>
    </w:rPr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  <w:lang/>
    </w:rPr>
  </w:style>
  <w:style w:type="paragraph" w:styleId="a5">
    <w:name w:val="header"/>
    <w:basedOn w:val="a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/>
      <w:sz w:val="16"/>
    </w:rPr>
  </w:style>
  <w:style w:type="paragraph" w:styleId="a7">
    <w:name w:val="footer"/>
    <w:basedOn w:val="a"/>
    <w:link w:val="a8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semiHidden/>
    <w:locked/>
    <w:rPr>
      <w:sz w:val="28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semiHidden/>
    <w:locked/>
    <w:rPr>
      <w:sz w:val="28"/>
    </w:rPr>
  </w:style>
  <w:style w:type="character" w:styleId="aa">
    <w:name w:val="footnote reference"/>
    <w:uiPriority w:val="99"/>
    <w:semiHidden/>
    <w:rPr>
      <w:vertAlign w:val="superscript"/>
    </w:rPr>
  </w:style>
  <w:style w:type="character" w:styleId="ab">
    <w:name w:val="page number"/>
    <w:uiPriority w:val="99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99"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"/>
    <w:next w:val="a"/>
    <w:autoRedefine/>
    <w:uiPriority w:val="99"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1">
    <w:name w:val="toc 3"/>
    <w:basedOn w:val="a"/>
    <w:next w:val="a"/>
    <w:autoRedefine/>
    <w:uiPriority w:val="99"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"/>
    <w:next w:val="a"/>
    <w:autoRedefine/>
    <w:uiPriority w:val="99"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uiPriority w:val="99"/>
    <w:rPr>
      <w:color w:val="800080"/>
      <w:u w:val="single"/>
    </w:rPr>
  </w:style>
  <w:style w:type="paragraph" w:styleId="ad">
    <w:name w:val="Document Map"/>
    <w:basedOn w:val="a"/>
    <w:link w:val="ae"/>
    <w:uiPriority w:val="99"/>
    <w:semiHidden/>
    <w:pPr>
      <w:shd w:val="clear" w:color="auto" w:fill="000080"/>
    </w:pPr>
    <w:rPr>
      <w:rFonts w:ascii="Tahoma" w:hAnsi="Tahoma"/>
      <w:sz w:val="16"/>
      <w:szCs w:val="20"/>
      <w:lang/>
    </w:rPr>
  </w:style>
  <w:style w:type="paragraph" w:customStyle="1" w:styleId="af">
    <w:name w:val="Таблица шапка"/>
    <w:basedOn w:val="a"/>
    <w:uiPriority w:val="99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character" w:customStyle="1" w:styleId="ae">
    <w:name w:val="Схема документа Знак"/>
    <w:link w:val="ad"/>
    <w:uiPriority w:val="99"/>
    <w:semiHidden/>
    <w:locked/>
    <w:rPr>
      <w:rFonts w:ascii="Tahoma" w:hAnsi="Tahoma"/>
      <w:sz w:val="16"/>
    </w:rPr>
  </w:style>
  <w:style w:type="paragraph" w:styleId="af0">
    <w:name w:val="footnote text"/>
    <w:basedOn w:val="a"/>
    <w:link w:val="af1"/>
    <w:uiPriority w:val="99"/>
    <w:semiHidden/>
    <w:pPr>
      <w:spacing w:line="240" w:lineRule="auto"/>
    </w:pPr>
    <w:rPr>
      <w:sz w:val="20"/>
      <w:szCs w:val="20"/>
      <w:lang/>
    </w:rPr>
  </w:style>
  <w:style w:type="paragraph" w:customStyle="1" w:styleId="af2">
    <w:name w:val="Таблица текст"/>
    <w:basedOn w:val="a"/>
    <w:uiPriority w:val="99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character" w:customStyle="1" w:styleId="af1">
    <w:name w:val="Текст сноски Знак"/>
    <w:link w:val="af0"/>
    <w:uiPriority w:val="99"/>
    <w:semiHidden/>
    <w:locked/>
    <w:rPr>
      <w:sz w:val="20"/>
    </w:rPr>
  </w:style>
  <w:style w:type="paragraph" w:styleId="af3">
    <w:name w:val="caption"/>
    <w:basedOn w:val="a"/>
    <w:next w:val="a"/>
    <w:uiPriority w:val="99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"/>
    <w:next w:val="a"/>
    <w:autoRedefine/>
    <w:uiPriority w:val="99"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uiPriority w:val="99"/>
  </w:style>
  <w:style w:type="paragraph" w:customStyle="1" w:styleId="af5">
    <w:name w:val="Главы"/>
    <w:basedOn w:val="af6"/>
    <w:next w:val="a"/>
    <w:uiPriority w:val="9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"/>
    <w:uiPriority w:val="9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7">
    <w:name w:val="маркированный"/>
    <w:basedOn w:val="a"/>
    <w:uiPriority w:val="99"/>
    <w:pPr>
      <w:ind w:firstLine="0"/>
    </w:pPr>
  </w:style>
  <w:style w:type="paragraph" w:customStyle="1" w:styleId="af8">
    <w:name w:val="Пункт"/>
    <w:basedOn w:val="a"/>
    <w:uiPriority w:val="99"/>
    <w:pPr>
      <w:tabs>
        <w:tab w:val="num" w:pos="1134"/>
      </w:tabs>
      <w:ind w:left="1134" w:hanging="1134"/>
    </w:pPr>
  </w:style>
  <w:style w:type="character" w:customStyle="1" w:styleId="af9">
    <w:name w:val="Пункт Знак"/>
    <w:uiPriority w:val="99"/>
    <w:rPr>
      <w:snapToGrid w:val="0"/>
      <w:sz w:val="28"/>
      <w:lang w:val="ru-RU" w:eastAsia="ru-RU"/>
    </w:rPr>
  </w:style>
  <w:style w:type="paragraph" w:customStyle="1" w:styleId="afa">
    <w:name w:val="Подпункт"/>
    <w:basedOn w:val="a"/>
    <w:uiPriority w:val="99"/>
    <w:pPr>
      <w:tabs>
        <w:tab w:val="num" w:pos="1134"/>
      </w:tabs>
      <w:ind w:left="1134" w:hanging="1134"/>
    </w:pPr>
  </w:style>
  <w:style w:type="character" w:customStyle="1" w:styleId="afb">
    <w:name w:val="комментарий"/>
    <w:uiPriority w:val="99"/>
    <w:rPr>
      <w:b/>
      <w:i/>
      <w:shd w:val="clear" w:color="auto" w:fill="FFFF99"/>
    </w:rPr>
  </w:style>
  <w:style w:type="paragraph" w:customStyle="1" w:styleId="-2">
    <w:name w:val="Пункт-2"/>
    <w:basedOn w:val="af8"/>
    <w:uiPriority w:val="99"/>
    <w:pPr>
      <w:keepNext/>
      <w:outlineLvl w:val="2"/>
    </w:pPr>
    <w:rPr>
      <w:b/>
      <w:bCs/>
    </w:rPr>
  </w:style>
  <w:style w:type="paragraph" w:customStyle="1" w:styleId="afc">
    <w:name w:val="Подподпункт"/>
    <w:basedOn w:val="a"/>
    <w:uiPriority w:val="99"/>
    <w:pPr>
      <w:tabs>
        <w:tab w:val="num" w:pos="1701"/>
      </w:tabs>
      <w:ind w:left="1701" w:hanging="567"/>
    </w:pPr>
  </w:style>
  <w:style w:type="paragraph" w:styleId="afd">
    <w:name w:val="List Number"/>
    <w:basedOn w:val="a"/>
    <w:uiPriority w:val="99"/>
    <w:pPr>
      <w:autoSpaceDE w:val="0"/>
      <w:autoSpaceDN w:val="0"/>
      <w:spacing w:before="60"/>
      <w:ind w:firstLine="0"/>
    </w:pPr>
  </w:style>
  <w:style w:type="paragraph" w:customStyle="1" w:styleId="afe">
    <w:name w:val="Текст таблицы"/>
    <w:basedOn w:val="a"/>
    <w:uiPriority w:val="99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">
    <w:name w:val="Пункт б/н"/>
    <w:basedOn w:val="a"/>
    <w:uiPriority w:val="99"/>
    <w:pPr>
      <w:tabs>
        <w:tab w:val="left" w:pos="1134"/>
      </w:tabs>
    </w:pPr>
  </w:style>
  <w:style w:type="paragraph" w:styleId="aff0">
    <w:name w:val="List Bullet"/>
    <w:basedOn w:val="a"/>
    <w:autoRedefine/>
    <w:uiPriority w:val="99"/>
    <w:pPr>
      <w:ind w:firstLine="0"/>
    </w:pPr>
  </w:style>
  <w:style w:type="paragraph" w:styleId="aff1">
    <w:name w:val="Body Text"/>
    <w:basedOn w:val="a"/>
    <w:link w:val="aff2"/>
    <w:uiPriority w:val="99"/>
    <w:pPr>
      <w:tabs>
        <w:tab w:val="right" w:pos="9360"/>
      </w:tabs>
      <w:spacing w:line="240" w:lineRule="auto"/>
      <w:ind w:firstLine="0"/>
      <w:jc w:val="left"/>
    </w:pPr>
    <w:rPr>
      <w:szCs w:val="20"/>
      <w:lang/>
    </w:rPr>
  </w:style>
  <w:style w:type="paragraph" w:styleId="aff3">
    <w:name w:val="annotation text"/>
    <w:basedOn w:val="a"/>
    <w:link w:val="aff4"/>
    <w:uiPriority w:val="99"/>
    <w:semiHidden/>
    <w:rPr>
      <w:sz w:val="20"/>
      <w:szCs w:val="20"/>
      <w:lang/>
    </w:rPr>
  </w:style>
  <w:style w:type="character" w:customStyle="1" w:styleId="aff2">
    <w:name w:val="Основной текст Знак"/>
    <w:link w:val="aff1"/>
    <w:uiPriority w:val="99"/>
    <w:semiHidden/>
    <w:locked/>
    <w:rPr>
      <w:sz w:val="28"/>
    </w:rPr>
  </w:style>
  <w:style w:type="paragraph" w:styleId="aff5">
    <w:name w:val="annotation subject"/>
    <w:basedOn w:val="aff3"/>
    <w:next w:val="aff3"/>
    <w:link w:val="aff6"/>
    <w:uiPriority w:val="99"/>
    <w:semiHidden/>
    <w:rPr>
      <w:b/>
    </w:rPr>
  </w:style>
  <w:style w:type="character" w:customStyle="1" w:styleId="aff4">
    <w:name w:val="Текст примечания Знак"/>
    <w:link w:val="aff3"/>
    <w:uiPriority w:val="99"/>
    <w:semiHidden/>
    <w:locked/>
    <w:rPr>
      <w:sz w:val="20"/>
    </w:rPr>
  </w:style>
  <w:style w:type="table" w:styleId="aff7">
    <w:name w:val="Table Grid"/>
    <w:basedOn w:val="a1"/>
    <w:uiPriority w:val="99"/>
    <w:rsid w:val="001D2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Тема примечания Знак"/>
    <w:link w:val="aff5"/>
    <w:uiPriority w:val="99"/>
    <w:semiHidden/>
    <w:locked/>
    <w:rPr>
      <w:b/>
      <w:sz w:val="20"/>
    </w:rPr>
  </w:style>
  <w:style w:type="paragraph" w:styleId="32">
    <w:name w:val="List Continue 3"/>
    <w:basedOn w:val="a"/>
    <w:uiPriority w:val="99"/>
    <w:semiHidden/>
    <w:rsid w:val="001D2389"/>
    <w:pPr>
      <w:spacing w:after="120"/>
      <w:ind w:left="849"/>
      <w:contextualSpacing/>
    </w:pPr>
  </w:style>
  <w:style w:type="character" w:styleId="aff8">
    <w:name w:val="annotation reference"/>
    <w:uiPriority w:val="99"/>
    <w:semiHidden/>
    <w:rsid w:val="00CF7FDF"/>
    <w:rPr>
      <w:sz w:val="16"/>
    </w:rPr>
  </w:style>
  <w:style w:type="paragraph" w:customStyle="1" w:styleId="Times12">
    <w:name w:val="Times 12"/>
    <w:basedOn w:val="a"/>
    <w:rsid w:val="007E51F1"/>
    <w:pPr>
      <w:overflowPunct w:val="0"/>
      <w:autoSpaceDE w:val="0"/>
      <w:autoSpaceDN w:val="0"/>
      <w:adjustRightInd w:val="0"/>
      <w:spacing w:line="240" w:lineRule="auto"/>
    </w:pPr>
    <w:rPr>
      <w:bCs/>
      <w:sz w:val="24"/>
      <w:szCs w:val="22"/>
    </w:rPr>
  </w:style>
  <w:style w:type="character" w:customStyle="1" w:styleId="adskobk">
    <w:name w:val="ad_skobk"/>
    <w:qFormat/>
    <w:rsid w:val="007E51F1"/>
    <w:rPr>
      <w:bdr w:val="none" w:sz="0" w:space="0" w:color="auto"/>
      <w:lang w:val="ru-RU"/>
    </w:rPr>
  </w:style>
  <w:style w:type="paragraph" w:styleId="aff9">
    <w:name w:val="List Paragraph"/>
    <w:basedOn w:val="a"/>
    <w:uiPriority w:val="34"/>
    <w:qFormat/>
    <w:rsid w:val="00E72DEE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0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8528</CharactersWithSpaces>
  <SharedDoc>false</SharedDoc>
  <HLinks>
    <vt:vector size="24" baseType="variant"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1507406</vt:i4>
      </vt:variant>
      <vt:variant>
        <vt:i4>6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1376325</vt:i4>
      </vt:variant>
      <vt:variant>
        <vt:i4>3</vt:i4>
      </vt:variant>
      <vt:variant>
        <vt:i4>0</vt:i4>
      </vt:variant>
      <vt:variant>
        <vt:i4>5</vt:i4>
      </vt:variant>
      <vt:variant>
        <vt:lpwstr>http://www.tuvaenergo.ru/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 </dc:creator>
  <cp:keywords/>
  <dc:description/>
  <cp:lastModifiedBy>KuznetsovaNA</cp:lastModifiedBy>
  <cp:revision>2</cp:revision>
  <cp:lastPrinted>2014-03-04T02:26:00Z</cp:lastPrinted>
  <dcterms:created xsi:type="dcterms:W3CDTF">2012-11-13T11:43:00Z</dcterms:created>
  <dcterms:modified xsi:type="dcterms:W3CDTF">2014-03-04T02:27:00Z</dcterms:modified>
</cp:coreProperties>
</file>